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25517" w14:textId="59DECCE5" w:rsidR="00B136D9" w:rsidRPr="00090A01" w:rsidRDefault="00166940" w:rsidP="006733D7">
      <w:pPr>
        <w:jc w:val="center"/>
        <w:rPr>
          <w:rFonts w:ascii="Times New Roman" w:hAnsi="Times New Roman"/>
          <w:b/>
          <w:sz w:val="32"/>
          <w:szCs w:val="32"/>
        </w:rPr>
      </w:pPr>
      <w:bookmarkStart w:id="0" w:name="OLE_LINK1"/>
      <w:r w:rsidRPr="00090A01">
        <w:rPr>
          <w:rFonts w:ascii="Times New Roman" w:hAnsi="Times New Roman"/>
          <w:b/>
          <w:noProof/>
          <w:sz w:val="32"/>
          <w:szCs w:val="32"/>
        </w:rPr>
        <w:drawing>
          <wp:inline distT="0" distB="0" distL="0" distR="0" wp14:anchorId="4D17069A" wp14:editId="07652F7F">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6B1296"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4C9C0407" w14:textId="72594A21" w:rsidR="00B136D9" w:rsidRPr="006B1296" w:rsidRDefault="00B136D9" w:rsidP="006733D7">
      <w:pPr>
        <w:jc w:val="center"/>
        <w:rPr>
          <w:rFonts w:asciiTheme="minorHAnsi" w:hAnsiTheme="minorHAnsi" w:cstheme="minorHAnsi"/>
          <w:b/>
          <w:color w:val="FF0000"/>
          <w:sz w:val="40"/>
          <w:szCs w:val="40"/>
        </w:rPr>
      </w:pPr>
      <w:r w:rsidRPr="006B1296">
        <w:rPr>
          <w:rFonts w:asciiTheme="minorHAnsi" w:hAnsiTheme="minorHAnsi" w:cstheme="minorHAnsi"/>
          <w:b/>
          <w:sz w:val="40"/>
          <w:szCs w:val="40"/>
        </w:rPr>
        <w:t xml:space="preserve">Request for Proposal </w:t>
      </w:r>
      <w:r w:rsidR="004F1D42" w:rsidRPr="004F1D42">
        <w:rPr>
          <w:rFonts w:asciiTheme="minorHAnsi" w:hAnsiTheme="minorHAnsi" w:cstheme="minorHAnsi"/>
          <w:b/>
          <w:color w:val="000000" w:themeColor="text1"/>
          <w:sz w:val="40"/>
          <w:szCs w:val="40"/>
        </w:rPr>
        <w:t>23-74828</w:t>
      </w:r>
    </w:p>
    <w:p w14:paraId="529F3DAD" w14:textId="77777777" w:rsidR="00B136D9" w:rsidRPr="006B1296" w:rsidRDefault="00B136D9" w:rsidP="006733D7">
      <w:pPr>
        <w:jc w:val="center"/>
        <w:rPr>
          <w:rFonts w:asciiTheme="minorHAnsi" w:hAnsiTheme="minorHAnsi" w:cstheme="minorHAnsi"/>
          <w:b/>
          <w:sz w:val="32"/>
          <w:szCs w:val="32"/>
        </w:rPr>
      </w:pPr>
    </w:p>
    <w:p w14:paraId="420DF18F"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INDIANA DEPARTMENT OF ADMINISTRATION</w:t>
      </w:r>
    </w:p>
    <w:p w14:paraId="2BF8E161" w14:textId="77777777" w:rsidR="00B136D9" w:rsidRPr="006B1296" w:rsidRDefault="00B136D9" w:rsidP="006733D7">
      <w:pPr>
        <w:jc w:val="center"/>
        <w:rPr>
          <w:rFonts w:asciiTheme="minorHAnsi" w:hAnsiTheme="minorHAnsi" w:cstheme="minorHAnsi"/>
          <w:b/>
          <w:sz w:val="32"/>
          <w:szCs w:val="32"/>
        </w:rPr>
      </w:pPr>
    </w:p>
    <w:p w14:paraId="6BE4A39A" w14:textId="16EE02C1" w:rsidR="00B136D9" w:rsidRDefault="00B136D9" w:rsidP="004F1D42">
      <w:pPr>
        <w:jc w:val="center"/>
        <w:rPr>
          <w:rFonts w:asciiTheme="minorHAnsi" w:hAnsiTheme="minorHAnsi" w:cstheme="minorHAnsi"/>
          <w:b/>
          <w:sz w:val="32"/>
          <w:szCs w:val="32"/>
        </w:rPr>
      </w:pPr>
      <w:r w:rsidRPr="006B1296">
        <w:rPr>
          <w:rFonts w:asciiTheme="minorHAnsi" w:hAnsiTheme="minorHAnsi" w:cstheme="minorHAnsi"/>
          <w:b/>
          <w:sz w:val="32"/>
          <w:szCs w:val="32"/>
        </w:rPr>
        <w:t>On Be</w:t>
      </w:r>
      <w:r w:rsidR="004F1D42">
        <w:rPr>
          <w:rFonts w:asciiTheme="minorHAnsi" w:hAnsiTheme="minorHAnsi" w:cstheme="minorHAnsi"/>
          <w:b/>
          <w:sz w:val="32"/>
          <w:szCs w:val="32"/>
        </w:rPr>
        <w:t xml:space="preserve">have of </w:t>
      </w:r>
    </w:p>
    <w:p w14:paraId="43EC668D" w14:textId="4B4AD8B7" w:rsidR="004F1D42" w:rsidRDefault="004F1D42" w:rsidP="004F1D42">
      <w:pPr>
        <w:jc w:val="center"/>
        <w:rPr>
          <w:rFonts w:asciiTheme="minorHAnsi" w:hAnsiTheme="minorHAnsi" w:cstheme="minorHAnsi"/>
          <w:b/>
          <w:sz w:val="32"/>
          <w:szCs w:val="32"/>
        </w:rPr>
      </w:pPr>
      <w:r>
        <w:rPr>
          <w:rFonts w:asciiTheme="minorHAnsi" w:hAnsiTheme="minorHAnsi" w:cstheme="minorHAnsi"/>
          <w:b/>
          <w:sz w:val="32"/>
          <w:szCs w:val="32"/>
        </w:rPr>
        <w:t>Department of Child Services</w:t>
      </w:r>
    </w:p>
    <w:p w14:paraId="1168CC42" w14:textId="77777777" w:rsidR="004F1D42" w:rsidRPr="006B1296" w:rsidRDefault="004F1D42" w:rsidP="004F1D42">
      <w:pPr>
        <w:jc w:val="center"/>
        <w:rPr>
          <w:rFonts w:asciiTheme="minorHAnsi" w:hAnsiTheme="minorHAnsi" w:cstheme="minorHAnsi"/>
          <w:b/>
          <w:sz w:val="32"/>
          <w:szCs w:val="32"/>
        </w:rPr>
      </w:pPr>
    </w:p>
    <w:p w14:paraId="32FC5718" w14:textId="77777777" w:rsidR="00163CA7" w:rsidRPr="00A20E4E" w:rsidRDefault="00163CA7" w:rsidP="00163CA7">
      <w:pPr>
        <w:jc w:val="center"/>
        <w:rPr>
          <w:rFonts w:asciiTheme="minorHAnsi" w:hAnsiTheme="minorHAnsi" w:cstheme="minorHAnsi"/>
          <w:b/>
          <w:sz w:val="32"/>
          <w:szCs w:val="32"/>
        </w:rPr>
      </w:pPr>
      <w:r w:rsidRPr="00A20E4E">
        <w:rPr>
          <w:rFonts w:asciiTheme="minorHAnsi" w:hAnsiTheme="minorHAnsi" w:cstheme="minorHAnsi"/>
          <w:b/>
          <w:sz w:val="32"/>
          <w:szCs w:val="32"/>
        </w:rPr>
        <w:t>Solicitation For:</w:t>
      </w:r>
    </w:p>
    <w:p w14:paraId="15A6119B" w14:textId="77777777" w:rsidR="00163CA7" w:rsidRPr="00A20E4E" w:rsidRDefault="00163CA7" w:rsidP="00163CA7">
      <w:pPr>
        <w:jc w:val="center"/>
        <w:rPr>
          <w:rFonts w:asciiTheme="minorHAnsi" w:hAnsiTheme="minorHAnsi" w:cstheme="minorHAnsi"/>
          <w:b/>
          <w:sz w:val="32"/>
          <w:szCs w:val="32"/>
        </w:rPr>
      </w:pPr>
      <w:r w:rsidRPr="00A20E4E">
        <w:rPr>
          <w:rFonts w:ascii="Garamond" w:hAnsi="Garamond" w:cs="Calibri"/>
          <w:b/>
          <w:sz w:val="32"/>
          <w:szCs w:val="32"/>
        </w:rPr>
        <w:t>Genetic Testing Services</w:t>
      </w:r>
    </w:p>
    <w:p w14:paraId="1EFE31A4" w14:textId="77777777" w:rsidR="00163CA7" w:rsidRPr="006B1296" w:rsidRDefault="00163CA7" w:rsidP="00163CA7">
      <w:pPr>
        <w:jc w:val="center"/>
        <w:rPr>
          <w:rFonts w:asciiTheme="minorHAnsi" w:hAnsiTheme="minorHAnsi" w:cstheme="minorHAnsi"/>
          <w:b/>
          <w:sz w:val="32"/>
          <w:szCs w:val="32"/>
        </w:rPr>
      </w:pPr>
    </w:p>
    <w:p w14:paraId="18C31B40" w14:textId="77777777" w:rsidR="00163CA7" w:rsidRPr="006B1296" w:rsidRDefault="00163CA7" w:rsidP="00163CA7">
      <w:pPr>
        <w:jc w:val="center"/>
        <w:rPr>
          <w:rFonts w:asciiTheme="minorHAnsi" w:hAnsiTheme="minorHAnsi" w:cstheme="minorHAnsi"/>
          <w:b/>
          <w:sz w:val="32"/>
          <w:szCs w:val="32"/>
        </w:rPr>
      </w:pPr>
      <w:r w:rsidRPr="006B1296">
        <w:rPr>
          <w:rFonts w:asciiTheme="minorHAnsi" w:hAnsiTheme="minorHAnsi" w:cstheme="minorHAnsi"/>
          <w:b/>
          <w:sz w:val="32"/>
          <w:szCs w:val="32"/>
        </w:rPr>
        <w:t xml:space="preserve">Response Due Date:  </w:t>
      </w:r>
    </w:p>
    <w:p w14:paraId="0FF92259" w14:textId="77777777" w:rsidR="00163CA7" w:rsidRDefault="00163CA7" w:rsidP="00163CA7">
      <w:pPr>
        <w:jc w:val="center"/>
        <w:rPr>
          <w:rFonts w:ascii="Times New Roman" w:hAnsi="Times New Roman"/>
          <w:b/>
          <w:sz w:val="32"/>
          <w:szCs w:val="32"/>
        </w:rPr>
      </w:pPr>
    </w:p>
    <w:p w14:paraId="63A7575E" w14:textId="77777777" w:rsidR="00163CA7" w:rsidRDefault="00163CA7" w:rsidP="00163CA7">
      <w:pPr>
        <w:jc w:val="center"/>
        <w:rPr>
          <w:rFonts w:ascii="Times New Roman" w:hAnsi="Times New Roman"/>
          <w:b/>
          <w:sz w:val="32"/>
          <w:szCs w:val="32"/>
        </w:rPr>
      </w:pPr>
      <w:r>
        <w:rPr>
          <w:rFonts w:ascii="Times New Roman" w:hAnsi="Times New Roman"/>
          <w:b/>
          <w:sz w:val="32"/>
          <w:szCs w:val="32"/>
        </w:rPr>
        <w:t>Part 1 – April 3</w:t>
      </w:r>
      <w:r w:rsidRPr="00A311C9">
        <w:rPr>
          <w:rFonts w:ascii="Times New Roman" w:hAnsi="Times New Roman"/>
          <w:b/>
          <w:sz w:val="32"/>
          <w:szCs w:val="32"/>
          <w:vertAlign w:val="superscript"/>
        </w:rPr>
        <w:t>rd</w:t>
      </w:r>
      <w:r>
        <w:rPr>
          <w:rFonts w:ascii="Times New Roman" w:hAnsi="Times New Roman"/>
          <w:b/>
          <w:sz w:val="32"/>
          <w:szCs w:val="32"/>
        </w:rPr>
        <w:t>, 2023 by 3:00 PM EST</w:t>
      </w:r>
    </w:p>
    <w:p w14:paraId="25CFA357" w14:textId="77777777" w:rsidR="00163CA7" w:rsidRPr="00FC5786" w:rsidRDefault="00163CA7" w:rsidP="00163CA7">
      <w:pPr>
        <w:jc w:val="center"/>
        <w:rPr>
          <w:rFonts w:ascii="Times New Roman" w:hAnsi="Times New Roman"/>
          <w:b/>
          <w:sz w:val="32"/>
          <w:szCs w:val="32"/>
        </w:rPr>
      </w:pPr>
      <w:r>
        <w:rPr>
          <w:rFonts w:ascii="Times New Roman" w:hAnsi="Times New Roman"/>
          <w:b/>
          <w:sz w:val="32"/>
          <w:szCs w:val="32"/>
        </w:rPr>
        <w:t>Part 2 – April 6</w:t>
      </w:r>
      <w:r w:rsidRPr="00A311C9">
        <w:rPr>
          <w:rFonts w:ascii="Times New Roman" w:hAnsi="Times New Roman"/>
          <w:b/>
          <w:sz w:val="32"/>
          <w:szCs w:val="32"/>
          <w:vertAlign w:val="superscript"/>
        </w:rPr>
        <w:t>th</w:t>
      </w:r>
      <w:r>
        <w:rPr>
          <w:rFonts w:ascii="Times New Roman" w:hAnsi="Times New Roman"/>
          <w:b/>
          <w:sz w:val="32"/>
          <w:szCs w:val="32"/>
        </w:rPr>
        <w:t>, 2023 by 3:00 PM EST</w:t>
      </w:r>
    </w:p>
    <w:p w14:paraId="29BA138E" w14:textId="77777777" w:rsidR="00163CA7" w:rsidRPr="00A311C9" w:rsidRDefault="00163CA7" w:rsidP="00163CA7">
      <w:pPr>
        <w:jc w:val="right"/>
        <w:rPr>
          <w:rFonts w:asciiTheme="minorHAnsi" w:hAnsiTheme="minorHAnsi" w:cstheme="minorHAnsi"/>
          <w:color w:val="000000" w:themeColor="text1"/>
          <w:szCs w:val="24"/>
        </w:rPr>
      </w:pPr>
      <w:r w:rsidRPr="00A311C9">
        <w:rPr>
          <w:rFonts w:asciiTheme="minorHAnsi" w:hAnsiTheme="minorHAnsi" w:cstheme="minorHAnsi"/>
          <w:color w:val="000000" w:themeColor="text1"/>
          <w:szCs w:val="24"/>
        </w:rPr>
        <w:t>Teresa Deaton-Reese, Procurement Consultant</w:t>
      </w:r>
    </w:p>
    <w:p w14:paraId="628CE4FB" w14:textId="77777777" w:rsidR="00163CA7" w:rsidRPr="006B1296" w:rsidRDefault="00BB59F2" w:rsidP="00163CA7">
      <w:pPr>
        <w:jc w:val="right"/>
        <w:rPr>
          <w:rFonts w:asciiTheme="minorHAnsi" w:hAnsiTheme="minorHAnsi" w:cstheme="minorHAnsi"/>
          <w:color w:val="FF0000"/>
          <w:szCs w:val="24"/>
        </w:rPr>
      </w:pPr>
      <w:hyperlink r:id="rId12" w:history="1">
        <w:r w:rsidR="00163CA7" w:rsidRPr="00F00464">
          <w:rPr>
            <w:rStyle w:val="Hyperlink"/>
            <w:rFonts w:asciiTheme="minorHAnsi" w:hAnsiTheme="minorHAnsi" w:cstheme="minorHAnsi"/>
            <w:szCs w:val="24"/>
          </w:rPr>
          <w:t>tdeaton@idoa.in.gov</w:t>
        </w:r>
      </w:hyperlink>
      <w:r w:rsidR="00163CA7">
        <w:rPr>
          <w:rFonts w:asciiTheme="minorHAnsi" w:hAnsiTheme="minorHAnsi" w:cstheme="minorHAnsi"/>
          <w:color w:val="FF0000"/>
          <w:szCs w:val="24"/>
        </w:rPr>
        <w:t xml:space="preserve"> </w:t>
      </w:r>
    </w:p>
    <w:p w14:paraId="52396C71" w14:textId="77777777" w:rsidR="00163CA7" w:rsidRPr="006B1296" w:rsidRDefault="00163CA7" w:rsidP="00163CA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0001FD2D" w14:textId="77777777" w:rsidR="00163CA7" w:rsidRPr="006B1296" w:rsidRDefault="00163CA7" w:rsidP="00163CA7">
      <w:pPr>
        <w:jc w:val="right"/>
        <w:rPr>
          <w:rFonts w:asciiTheme="minorHAnsi" w:hAnsiTheme="minorHAnsi" w:cstheme="minorHAnsi"/>
          <w:szCs w:val="24"/>
        </w:rPr>
      </w:pPr>
      <w:r w:rsidRPr="006B1296">
        <w:rPr>
          <w:rFonts w:asciiTheme="minorHAnsi" w:hAnsiTheme="minorHAnsi" w:cstheme="minorHAnsi"/>
          <w:szCs w:val="24"/>
        </w:rPr>
        <w:t>Procurement Division</w:t>
      </w:r>
    </w:p>
    <w:p w14:paraId="675A5DD2" w14:textId="77777777" w:rsidR="00163CA7" w:rsidRPr="006B1296" w:rsidRDefault="00163CA7" w:rsidP="00163CA7">
      <w:pPr>
        <w:jc w:val="right"/>
        <w:rPr>
          <w:rFonts w:asciiTheme="minorHAnsi" w:hAnsiTheme="minorHAnsi" w:cstheme="minorHAnsi"/>
          <w:szCs w:val="24"/>
        </w:rPr>
      </w:pPr>
      <w:r w:rsidRPr="006B1296">
        <w:rPr>
          <w:rFonts w:asciiTheme="minorHAnsi" w:hAnsiTheme="minorHAnsi" w:cstheme="minorHAnsi"/>
          <w:szCs w:val="24"/>
        </w:rPr>
        <w:t>402 W. Washington St., Room W468</w:t>
      </w:r>
    </w:p>
    <w:p w14:paraId="10CE1D28" w14:textId="77777777" w:rsidR="00163CA7" w:rsidRDefault="00163CA7" w:rsidP="00163CA7">
      <w:pPr>
        <w:jc w:val="right"/>
        <w:rPr>
          <w:rFonts w:asciiTheme="minorHAnsi" w:hAnsiTheme="minorHAnsi" w:cstheme="minorHAnsi"/>
          <w:szCs w:val="24"/>
        </w:rPr>
      </w:pPr>
      <w:r w:rsidRPr="006B1296">
        <w:rPr>
          <w:rFonts w:asciiTheme="minorHAnsi" w:hAnsiTheme="minorHAnsi" w:cstheme="minorHAnsi"/>
          <w:szCs w:val="24"/>
        </w:rPr>
        <w:t>Indianapolis, Indiana 46204</w:t>
      </w:r>
    </w:p>
    <w:p w14:paraId="52D0A96E" w14:textId="208E170C" w:rsidR="00B136D9" w:rsidRDefault="00B136D9" w:rsidP="006733D7">
      <w:pPr>
        <w:jc w:val="center"/>
        <w:rPr>
          <w:rFonts w:asciiTheme="minorHAnsi" w:hAnsiTheme="minorHAnsi" w:cstheme="minorHAnsi"/>
          <w:b/>
          <w:sz w:val="32"/>
          <w:szCs w:val="32"/>
        </w:rPr>
      </w:pPr>
    </w:p>
    <w:p w14:paraId="06822E13" w14:textId="42EC2F79" w:rsidR="00372FE1" w:rsidRDefault="00372FE1" w:rsidP="00830BC6">
      <w:pPr>
        <w:jc w:val="right"/>
        <w:rPr>
          <w:rFonts w:asciiTheme="minorHAnsi" w:hAnsiTheme="minorHAnsi" w:cstheme="minorHAnsi"/>
          <w:szCs w:val="24"/>
        </w:rPr>
      </w:pPr>
    </w:p>
    <w:sdt>
      <w:sdtPr>
        <w:rPr>
          <w:rFonts w:asciiTheme="minorHAnsi" w:eastAsia="Times New Roman" w:hAnsiTheme="minorHAnsi" w:cstheme="minorHAnsi"/>
          <w:color w:val="auto"/>
          <w:sz w:val="24"/>
          <w:szCs w:val="20"/>
        </w:rPr>
        <w:id w:val="1003931959"/>
        <w:docPartObj>
          <w:docPartGallery w:val="Table of Contents"/>
          <w:docPartUnique/>
        </w:docPartObj>
      </w:sdtPr>
      <w:sdtEndPr>
        <w:rPr>
          <w:rFonts w:ascii="Courier" w:hAnsi="Courier" w:cs="Times New Roman"/>
          <w:b/>
          <w:bCs/>
          <w:noProof/>
        </w:rPr>
      </w:sdtEndPr>
      <w:sdtContent>
        <w:p w14:paraId="4B2E4779" w14:textId="0D7007E3" w:rsidR="00372FE1" w:rsidRPr="00B9403E" w:rsidRDefault="00372FE1">
          <w:pPr>
            <w:pStyle w:val="TOCHeading"/>
            <w:rPr>
              <w:rFonts w:asciiTheme="minorHAnsi" w:hAnsiTheme="minorHAnsi" w:cstheme="minorHAnsi"/>
            </w:rPr>
          </w:pPr>
          <w:r w:rsidRPr="00B9403E">
            <w:rPr>
              <w:rFonts w:asciiTheme="minorHAnsi" w:hAnsiTheme="minorHAnsi" w:cstheme="minorHAnsi"/>
            </w:rPr>
            <w:t>Contents</w:t>
          </w:r>
        </w:p>
        <w:p w14:paraId="26529F15" w14:textId="6A059D15" w:rsidR="00F429E5" w:rsidRPr="0060100C" w:rsidRDefault="00372FE1">
          <w:pPr>
            <w:pStyle w:val="TOC1"/>
            <w:rPr>
              <w:rFonts w:cstheme="minorBidi"/>
              <w:sz w:val="24"/>
              <w:szCs w:val="24"/>
            </w:rPr>
          </w:pPr>
          <w:r w:rsidRPr="0060100C">
            <w:rPr>
              <w:b/>
              <w:bCs/>
              <w:noProof w:val="0"/>
              <w:sz w:val="24"/>
              <w:szCs w:val="24"/>
            </w:rPr>
            <w:fldChar w:fldCharType="begin"/>
          </w:r>
          <w:r w:rsidRPr="0060100C">
            <w:rPr>
              <w:sz w:val="24"/>
              <w:szCs w:val="24"/>
            </w:rPr>
            <w:instrText xml:space="preserve"> TOC \o "1-3" \h \z \u </w:instrText>
          </w:r>
          <w:r w:rsidRPr="0060100C">
            <w:rPr>
              <w:b/>
              <w:bCs/>
              <w:noProof w:val="0"/>
              <w:sz w:val="24"/>
              <w:szCs w:val="24"/>
            </w:rPr>
            <w:fldChar w:fldCharType="separate"/>
          </w:r>
          <w:hyperlink w:anchor="_Toc80794437" w:history="1">
            <w:r w:rsidR="00F429E5" w:rsidRPr="0060100C">
              <w:rPr>
                <w:rStyle w:val="Hyperlink"/>
                <w:rFonts w:cstheme="minorHAnsi"/>
                <w:sz w:val="24"/>
                <w:szCs w:val="24"/>
              </w:rPr>
              <w:t>Section One General Information and Requested Products/Services</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_Toc80794437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4AADA6BE" w14:textId="5BB83489" w:rsidR="00F429E5" w:rsidRPr="0060100C" w:rsidRDefault="00BB59F2">
          <w:pPr>
            <w:pStyle w:val="TOC2"/>
            <w:rPr>
              <w:rFonts w:asciiTheme="minorHAnsi" w:eastAsiaTheme="minorEastAsia" w:hAnsiTheme="minorHAnsi" w:cstheme="minorBidi"/>
              <w:noProof/>
              <w:szCs w:val="24"/>
            </w:rPr>
          </w:pPr>
          <w:hyperlink w:anchor="_Toc80794438" w:history="1">
            <w:r w:rsidR="00F429E5" w:rsidRPr="0060100C">
              <w:rPr>
                <w:rStyle w:val="Hyperlink"/>
                <w:rFonts w:asciiTheme="minorHAnsi" w:hAnsiTheme="minorHAnsi" w:cstheme="minorHAnsi"/>
                <w:noProof/>
                <w:szCs w:val="24"/>
              </w:rPr>
              <w:t>1.1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Introduction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_Toc80794438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2E2B71F" w14:textId="205B50C0" w:rsidR="00F429E5" w:rsidRPr="0060100C" w:rsidRDefault="00BB59F2">
          <w:pPr>
            <w:pStyle w:val="TOC2"/>
            <w:rPr>
              <w:rFonts w:asciiTheme="minorHAnsi" w:eastAsiaTheme="minorEastAsia" w:hAnsiTheme="minorHAnsi" w:cstheme="minorBidi"/>
              <w:noProof/>
              <w:szCs w:val="24"/>
            </w:rPr>
          </w:pPr>
          <w:hyperlink w:anchor="_Toc80794439" w:history="1">
            <w:r w:rsidR="00F429E5" w:rsidRPr="0060100C">
              <w:rPr>
                <w:rStyle w:val="Hyperlink"/>
                <w:rFonts w:asciiTheme="minorHAnsi" w:hAnsiTheme="minorHAnsi" w:cstheme="minorHAnsi"/>
                <w:noProof/>
                <w:szCs w:val="24"/>
              </w:rPr>
              <w:t>1.2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Definitions and Abbreviations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_Toc80794439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E97C98C" w14:textId="2092EE9B" w:rsidR="00F429E5" w:rsidRPr="0060100C" w:rsidRDefault="00BB59F2">
          <w:pPr>
            <w:pStyle w:val="TOC2"/>
            <w:rPr>
              <w:rFonts w:asciiTheme="minorHAnsi" w:eastAsiaTheme="minorEastAsia" w:hAnsiTheme="minorHAnsi" w:cstheme="minorBidi"/>
              <w:noProof/>
              <w:szCs w:val="24"/>
            </w:rPr>
          </w:pPr>
          <w:hyperlink w:anchor="_Toc80794440" w:history="1">
            <w:r w:rsidR="00F429E5" w:rsidRPr="0060100C">
              <w:rPr>
                <w:rStyle w:val="Hyperlink"/>
                <w:rFonts w:asciiTheme="minorHAnsi" w:hAnsiTheme="minorHAnsi" w:cstheme="minorHAnsi"/>
                <w:noProof/>
                <w:szCs w:val="24"/>
              </w:rPr>
              <w:t>1.3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Purpose of the Solicitation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1BDCED" w14:textId="3F5E1300" w:rsidR="00F429E5" w:rsidRPr="0060100C" w:rsidRDefault="00BB59F2">
          <w:pPr>
            <w:pStyle w:val="TOC2"/>
            <w:rPr>
              <w:rFonts w:asciiTheme="minorHAnsi" w:eastAsiaTheme="minorEastAsia" w:hAnsiTheme="minorHAnsi" w:cstheme="minorBidi"/>
              <w:noProof/>
              <w:szCs w:val="24"/>
            </w:rPr>
          </w:pPr>
          <w:hyperlink w:anchor="_Toc80794441" w:history="1">
            <w:r w:rsidR="00F429E5" w:rsidRPr="0060100C">
              <w:rPr>
                <w:rStyle w:val="Hyperlink"/>
                <w:rFonts w:asciiTheme="minorHAnsi" w:hAnsiTheme="minorHAnsi" w:cstheme="minorHAnsi"/>
                <w:noProof/>
                <w:szCs w:val="24"/>
                <w:lang w:val="fr-FR"/>
              </w:rPr>
              <w:t>1.4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Summary Scope of Work</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7F72B24" w14:textId="1E88834A" w:rsidR="00F429E5" w:rsidRPr="0060100C" w:rsidRDefault="00BB59F2">
          <w:pPr>
            <w:pStyle w:val="TOC2"/>
            <w:rPr>
              <w:rFonts w:asciiTheme="minorHAnsi" w:eastAsiaTheme="minorEastAsia" w:hAnsiTheme="minorHAnsi" w:cstheme="minorBidi"/>
              <w:noProof/>
              <w:szCs w:val="24"/>
            </w:rPr>
          </w:pPr>
          <w:hyperlink w:anchor="_Toc80794442" w:history="1">
            <w:r w:rsidR="00F429E5" w:rsidRPr="0060100C">
              <w:rPr>
                <w:rStyle w:val="Hyperlink"/>
                <w:rFonts w:asciiTheme="minorHAnsi" w:hAnsiTheme="minorHAnsi" w:cstheme="minorHAnsi"/>
                <w:noProof/>
                <w:szCs w:val="24"/>
              </w:rPr>
              <w:t>1.5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Solicitation Outline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03EE304" w14:textId="35E5C3E3" w:rsidR="00F429E5" w:rsidRPr="0060100C" w:rsidRDefault="00BB59F2">
          <w:pPr>
            <w:pStyle w:val="TOC2"/>
            <w:rPr>
              <w:rFonts w:asciiTheme="minorHAnsi" w:eastAsiaTheme="minorEastAsia" w:hAnsiTheme="minorHAnsi" w:cstheme="minorBidi"/>
              <w:noProof/>
              <w:szCs w:val="24"/>
            </w:rPr>
          </w:pPr>
          <w:hyperlink w:anchor="_Toc80794443" w:history="1">
            <w:r w:rsidR="00F429E5" w:rsidRPr="0060100C">
              <w:rPr>
                <w:rStyle w:val="Hyperlink"/>
                <w:rFonts w:asciiTheme="minorHAnsi" w:hAnsiTheme="minorHAnsi" w:cstheme="minorHAnsi"/>
                <w:noProof/>
                <w:szCs w:val="24"/>
              </w:rPr>
              <w:t>1.6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Pre-Proposal Conference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797C940" w14:textId="03EE9879" w:rsidR="00F429E5" w:rsidRPr="0060100C" w:rsidRDefault="00BB59F2">
          <w:pPr>
            <w:pStyle w:val="TOC2"/>
            <w:rPr>
              <w:rFonts w:asciiTheme="minorHAnsi" w:eastAsiaTheme="minorEastAsia" w:hAnsiTheme="minorHAnsi" w:cstheme="minorBidi"/>
              <w:noProof/>
              <w:szCs w:val="24"/>
            </w:rPr>
          </w:pPr>
          <w:hyperlink w:anchor="_Toc80794444" w:history="1">
            <w:r w:rsidR="00F429E5" w:rsidRPr="0060100C">
              <w:rPr>
                <w:rStyle w:val="Hyperlink"/>
                <w:rFonts w:asciiTheme="minorHAnsi" w:hAnsiTheme="minorHAnsi" w:cstheme="minorHAnsi"/>
                <w:noProof/>
                <w:szCs w:val="24"/>
              </w:rPr>
              <w:t>1.7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Question/Inquiry Process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51069F4" w14:textId="1A8FF2F9" w:rsidR="00F429E5" w:rsidRPr="0060100C" w:rsidRDefault="00BB59F2">
          <w:pPr>
            <w:pStyle w:val="TOC2"/>
            <w:rPr>
              <w:rFonts w:asciiTheme="minorHAnsi" w:eastAsiaTheme="minorEastAsia" w:hAnsiTheme="minorHAnsi" w:cstheme="minorBidi"/>
              <w:noProof/>
              <w:szCs w:val="24"/>
            </w:rPr>
          </w:pPr>
          <w:hyperlink w:anchor="_Toc80794445" w:history="1">
            <w:r w:rsidR="00F429E5" w:rsidRPr="0060100C">
              <w:rPr>
                <w:rStyle w:val="Hyperlink"/>
                <w:rFonts w:asciiTheme="minorHAnsi" w:hAnsiTheme="minorHAnsi" w:cstheme="minorHAnsi"/>
                <w:noProof/>
                <w:szCs w:val="24"/>
              </w:rPr>
              <w:t>1.8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Due Date for Proposals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1BD76FA" w14:textId="2E6D0967" w:rsidR="00F429E5" w:rsidRPr="0060100C" w:rsidRDefault="00BB59F2">
          <w:pPr>
            <w:pStyle w:val="TOC2"/>
            <w:rPr>
              <w:rFonts w:asciiTheme="minorHAnsi" w:eastAsiaTheme="minorEastAsia" w:hAnsiTheme="minorHAnsi" w:cstheme="minorBidi"/>
              <w:noProof/>
              <w:szCs w:val="24"/>
            </w:rPr>
          </w:pPr>
          <w:hyperlink w:anchor="_Toc80794446" w:history="1">
            <w:r w:rsidR="00F429E5" w:rsidRPr="0060100C">
              <w:rPr>
                <w:rStyle w:val="Hyperlink"/>
                <w:rFonts w:asciiTheme="minorHAnsi" w:hAnsiTheme="minorHAnsi" w:cstheme="minorHAnsi"/>
                <w:noProof/>
                <w:szCs w:val="24"/>
              </w:rPr>
              <w:t>1.9</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Modification or Withdrawal of Offers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C8A3DA5" w14:textId="08EB665C" w:rsidR="00F429E5" w:rsidRPr="0060100C" w:rsidRDefault="00BB59F2">
          <w:pPr>
            <w:pStyle w:val="TOC2"/>
            <w:rPr>
              <w:rFonts w:asciiTheme="minorHAnsi" w:eastAsiaTheme="minorEastAsia" w:hAnsiTheme="minorHAnsi" w:cstheme="minorBidi"/>
              <w:noProof/>
              <w:szCs w:val="24"/>
            </w:rPr>
          </w:pPr>
          <w:hyperlink w:anchor="_Toc80794447" w:history="1">
            <w:r w:rsidR="00F429E5" w:rsidRPr="0060100C">
              <w:rPr>
                <w:rStyle w:val="Hyperlink"/>
                <w:rFonts w:asciiTheme="minorHAnsi" w:hAnsiTheme="minorHAnsi" w:cstheme="minorHAnsi"/>
                <w:noProof/>
                <w:szCs w:val="24"/>
              </w:rPr>
              <w:t>1.10</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Pricing</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E6BC134" w14:textId="3A536799" w:rsidR="00F429E5" w:rsidRPr="0060100C" w:rsidRDefault="00BB59F2">
          <w:pPr>
            <w:pStyle w:val="TOC2"/>
            <w:rPr>
              <w:rFonts w:asciiTheme="minorHAnsi" w:eastAsiaTheme="minorEastAsia" w:hAnsiTheme="minorHAnsi" w:cstheme="minorBidi"/>
              <w:noProof/>
              <w:szCs w:val="24"/>
            </w:rPr>
          </w:pPr>
          <w:hyperlink w:anchor="_Toc80794448" w:history="1">
            <w:r w:rsidR="00F429E5" w:rsidRPr="0060100C">
              <w:rPr>
                <w:rStyle w:val="Hyperlink"/>
                <w:rFonts w:asciiTheme="minorHAnsi" w:hAnsiTheme="minorHAnsi" w:cstheme="minorHAnsi"/>
                <w:noProof/>
                <w:szCs w:val="24"/>
              </w:rPr>
              <w:t>1.11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Proposal Clarifications and Discussions, and Contract Discussions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6DFAEB3" w14:textId="114C6E48" w:rsidR="00F429E5" w:rsidRPr="0060100C" w:rsidRDefault="00BB59F2">
          <w:pPr>
            <w:pStyle w:val="TOC2"/>
            <w:rPr>
              <w:rFonts w:asciiTheme="minorHAnsi" w:eastAsiaTheme="minorEastAsia" w:hAnsiTheme="minorHAnsi" w:cstheme="minorBidi"/>
              <w:noProof/>
              <w:szCs w:val="24"/>
            </w:rPr>
          </w:pPr>
          <w:hyperlink w:anchor="_Toc80794449" w:history="1">
            <w:r w:rsidR="00F429E5" w:rsidRPr="0060100C">
              <w:rPr>
                <w:rStyle w:val="Hyperlink"/>
                <w:rFonts w:asciiTheme="minorHAnsi" w:hAnsiTheme="minorHAnsi" w:cstheme="minorHAnsi"/>
                <w:noProof/>
                <w:szCs w:val="24"/>
              </w:rPr>
              <w:t>1.12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Best and Final Offer (BAFO)</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_Toc80794449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E3DD574" w14:textId="39E559DC" w:rsidR="00F429E5" w:rsidRPr="0060100C" w:rsidRDefault="00BB59F2">
          <w:pPr>
            <w:pStyle w:val="TOC2"/>
            <w:rPr>
              <w:rFonts w:asciiTheme="minorHAnsi" w:eastAsiaTheme="minorEastAsia" w:hAnsiTheme="minorHAnsi" w:cstheme="minorBidi"/>
              <w:noProof/>
              <w:szCs w:val="24"/>
            </w:rPr>
          </w:pPr>
          <w:hyperlink w:anchor="_Toc80794450" w:history="1">
            <w:r w:rsidR="00F429E5" w:rsidRPr="0060100C">
              <w:rPr>
                <w:rStyle w:val="Hyperlink"/>
                <w:rFonts w:asciiTheme="minorHAnsi" w:hAnsiTheme="minorHAnsi" w:cstheme="minorHAnsi"/>
                <w:noProof/>
                <w:szCs w:val="24"/>
              </w:rPr>
              <w:t>1.13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Reference Site Visits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532A778" w14:textId="3F24C262" w:rsidR="00F429E5" w:rsidRPr="0060100C" w:rsidRDefault="00BB59F2">
          <w:pPr>
            <w:pStyle w:val="TOC2"/>
            <w:rPr>
              <w:rFonts w:asciiTheme="minorHAnsi" w:eastAsiaTheme="minorEastAsia" w:hAnsiTheme="minorHAnsi" w:cstheme="minorBidi"/>
              <w:noProof/>
              <w:szCs w:val="24"/>
            </w:rPr>
          </w:pPr>
          <w:hyperlink w:anchor="_Toc80794451" w:history="1">
            <w:r w:rsidR="00F429E5" w:rsidRPr="0060100C">
              <w:rPr>
                <w:rStyle w:val="Hyperlink"/>
                <w:rFonts w:asciiTheme="minorHAnsi" w:hAnsiTheme="minorHAnsi" w:cstheme="minorHAnsi"/>
                <w:noProof/>
                <w:szCs w:val="24"/>
              </w:rPr>
              <w:t>1.14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Type and Term of Contract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34F88D4" w14:textId="6E1DD1AA" w:rsidR="00F429E5" w:rsidRPr="0060100C" w:rsidRDefault="00BB59F2">
          <w:pPr>
            <w:pStyle w:val="TOC2"/>
            <w:rPr>
              <w:rFonts w:asciiTheme="minorHAnsi" w:eastAsiaTheme="minorEastAsia" w:hAnsiTheme="minorHAnsi" w:cstheme="minorBidi"/>
              <w:noProof/>
              <w:szCs w:val="24"/>
            </w:rPr>
          </w:pPr>
          <w:hyperlink w:anchor="_Toc80794452" w:history="1">
            <w:r w:rsidR="00F429E5" w:rsidRPr="0060100C">
              <w:rPr>
                <w:rStyle w:val="Hyperlink"/>
                <w:rFonts w:asciiTheme="minorHAnsi" w:hAnsiTheme="minorHAnsi" w:cstheme="minorHAnsi"/>
                <w:noProof/>
                <w:szCs w:val="24"/>
              </w:rPr>
              <w:t>1.15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Confidential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D40E582" w14:textId="5F5B593A" w:rsidR="00F429E5" w:rsidRPr="0060100C" w:rsidRDefault="00BB59F2">
          <w:pPr>
            <w:pStyle w:val="TOC2"/>
            <w:rPr>
              <w:rFonts w:asciiTheme="minorHAnsi" w:eastAsiaTheme="minorEastAsia" w:hAnsiTheme="minorHAnsi" w:cstheme="minorBidi"/>
              <w:noProof/>
              <w:szCs w:val="24"/>
            </w:rPr>
          </w:pPr>
          <w:hyperlink w:anchor="_Toc80794453" w:history="1">
            <w:r w:rsidR="00F429E5" w:rsidRPr="0060100C">
              <w:rPr>
                <w:rStyle w:val="Hyperlink"/>
                <w:rFonts w:asciiTheme="minorHAnsi" w:hAnsiTheme="minorHAnsi" w:cstheme="minorHAnsi"/>
                <w:noProof/>
                <w:szCs w:val="24"/>
              </w:rPr>
              <w:t>1.16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Taxes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DB1AAC7" w14:textId="6B5162C1" w:rsidR="00F429E5" w:rsidRPr="0060100C" w:rsidRDefault="00BB59F2">
          <w:pPr>
            <w:pStyle w:val="TOC2"/>
            <w:rPr>
              <w:rFonts w:asciiTheme="minorHAnsi" w:eastAsiaTheme="minorEastAsia" w:hAnsiTheme="minorHAnsi" w:cstheme="minorBidi"/>
              <w:noProof/>
              <w:szCs w:val="24"/>
            </w:rPr>
          </w:pPr>
          <w:hyperlink w:anchor="_Toc80794454" w:history="1">
            <w:r w:rsidR="00F429E5" w:rsidRPr="0060100C">
              <w:rPr>
                <w:rStyle w:val="Hyperlink"/>
                <w:rFonts w:asciiTheme="minorHAnsi" w:hAnsiTheme="minorHAnsi" w:cstheme="minorHAnsi"/>
                <w:noProof/>
                <w:szCs w:val="24"/>
              </w:rPr>
              <w:t>1.17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Procurement Division Registration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3F18C8D" w14:textId="1BA244F0" w:rsidR="00F429E5" w:rsidRPr="0060100C" w:rsidRDefault="00BB59F2">
          <w:pPr>
            <w:pStyle w:val="TOC2"/>
            <w:rPr>
              <w:rFonts w:asciiTheme="minorHAnsi" w:eastAsiaTheme="minorEastAsia" w:hAnsiTheme="minorHAnsi" w:cstheme="minorBidi"/>
              <w:noProof/>
              <w:szCs w:val="24"/>
            </w:rPr>
          </w:pPr>
          <w:hyperlink w:anchor="_Toc80794455" w:history="1">
            <w:r w:rsidR="00F429E5" w:rsidRPr="0060100C">
              <w:rPr>
                <w:rStyle w:val="Hyperlink"/>
                <w:rFonts w:asciiTheme="minorHAnsi" w:hAnsiTheme="minorHAnsi" w:cstheme="minorHAnsi"/>
                <w:noProof/>
                <w:szCs w:val="24"/>
              </w:rPr>
              <w:t>1.18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Secretary of State Registration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4A9EB97" w14:textId="50F005BE" w:rsidR="00F429E5" w:rsidRPr="0060100C" w:rsidRDefault="00BB59F2">
          <w:pPr>
            <w:pStyle w:val="TOC2"/>
            <w:rPr>
              <w:rFonts w:asciiTheme="minorHAnsi" w:eastAsiaTheme="minorEastAsia" w:hAnsiTheme="minorHAnsi" w:cstheme="minorBidi"/>
              <w:noProof/>
              <w:szCs w:val="24"/>
            </w:rPr>
          </w:pPr>
          <w:hyperlink w:anchor="_Toc80794456" w:history="1">
            <w:r w:rsidR="00F429E5" w:rsidRPr="0060100C">
              <w:rPr>
                <w:rStyle w:val="Hyperlink"/>
                <w:rFonts w:asciiTheme="minorHAnsi" w:hAnsiTheme="minorHAnsi" w:cstheme="minorHAnsi"/>
                <w:noProof/>
                <w:szCs w:val="24"/>
                <w:lang w:val="fr-FR"/>
              </w:rPr>
              <w:t>1.19</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lang w:val="fr-FR"/>
              </w:rPr>
              <w:t>Compliance Certification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5BFEF0D" w14:textId="49401F69" w:rsidR="00F429E5" w:rsidRPr="0060100C" w:rsidRDefault="00BB59F2">
          <w:pPr>
            <w:pStyle w:val="TOC2"/>
            <w:rPr>
              <w:rFonts w:asciiTheme="minorHAnsi" w:eastAsiaTheme="minorEastAsia" w:hAnsiTheme="minorHAnsi" w:cstheme="minorBidi"/>
              <w:noProof/>
              <w:szCs w:val="24"/>
            </w:rPr>
          </w:pPr>
          <w:hyperlink w:anchor="_Toc80794457" w:history="1">
            <w:r w:rsidR="00F429E5" w:rsidRPr="0060100C">
              <w:rPr>
                <w:rStyle w:val="Hyperlink"/>
                <w:rFonts w:asciiTheme="minorHAnsi" w:hAnsiTheme="minorHAnsi" w:cstheme="minorHAnsi"/>
                <w:noProof/>
                <w:szCs w:val="24"/>
              </w:rPr>
              <w:t>1.20</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Equal Opportunity Commitment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F428E7B" w14:textId="31599023" w:rsidR="00F429E5" w:rsidRPr="0060100C" w:rsidRDefault="00BB59F2">
          <w:pPr>
            <w:pStyle w:val="TOC2"/>
            <w:rPr>
              <w:rFonts w:asciiTheme="minorHAnsi" w:eastAsiaTheme="minorEastAsia" w:hAnsiTheme="minorHAnsi" w:cstheme="minorBidi"/>
              <w:noProof/>
              <w:szCs w:val="24"/>
            </w:rPr>
          </w:pPr>
          <w:hyperlink w:anchor="_Toc80794458" w:history="1">
            <w:r w:rsidR="00F429E5" w:rsidRPr="0060100C">
              <w:rPr>
                <w:rStyle w:val="Hyperlink"/>
                <w:rFonts w:asciiTheme="minorHAnsi" w:hAnsiTheme="minorHAnsi" w:cstheme="minorHAnsi"/>
                <w:noProof/>
                <w:szCs w:val="24"/>
              </w:rPr>
              <w:t>1.21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Minority &amp; Women Business Enterprises Subcontractor Commitment (MWBE)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760C678" w14:textId="01236E6A" w:rsidR="00F429E5" w:rsidRPr="0060100C" w:rsidRDefault="00BB59F2">
          <w:pPr>
            <w:pStyle w:val="TOC2"/>
            <w:rPr>
              <w:rFonts w:asciiTheme="minorHAnsi" w:eastAsiaTheme="minorEastAsia" w:hAnsiTheme="minorHAnsi" w:cstheme="minorBidi"/>
              <w:noProof/>
              <w:szCs w:val="24"/>
            </w:rPr>
          </w:pPr>
          <w:hyperlink w:anchor="_Toc80794459" w:history="1">
            <w:r w:rsidR="00F429E5" w:rsidRPr="0060100C">
              <w:rPr>
                <w:rStyle w:val="Hyperlink"/>
                <w:rFonts w:asciiTheme="minorHAnsi" w:hAnsiTheme="minorHAnsi" w:cstheme="minorHAnsi"/>
                <w:noProof/>
                <w:szCs w:val="24"/>
              </w:rPr>
              <w:t>1.22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Indiana Veteran Owned Small Business Subcontractor Commitment (IVOSB)</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_Toc80794459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6AAD5DE" w14:textId="5BEED387" w:rsidR="00F429E5" w:rsidRPr="0060100C" w:rsidRDefault="00BB59F2">
          <w:pPr>
            <w:pStyle w:val="TOC2"/>
            <w:rPr>
              <w:rFonts w:asciiTheme="minorHAnsi" w:eastAsiaTheme="minorEastAsia" w:hAnsiTheme="minorHAnsi" w:cstheme="minorBidi"/>
              <w:noProof/>
              <w:szCs w:val="24"/>
            </w:rPr>
          </w:pPr>
          <w:hyperlink w:anchor="_Toc80794460" w:history="1">
            <w:r w:rsidR="00F429E5" w:rsidRPr="0060100C">
              <w:rPr>
                <w:rStyle w:val="Hyperlink"/>
                <w:rFonts w:asciiTheme="minorHAnsi" w:hAnsiTheme="minorHAnsi" w:cstheme="minorHAnsi"/>
                <w:noProof/>
                <w:szCs w:val="24"/>
              </w:rPr>
              <w:t>1.23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Americans with Disabilities Act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2DB6B2E" w14:textId="467EA92C" w:rsidR="00F429E5" w:rsidRPr="0060100C" w:rsidRDefault="00BB59F2">
          <w:pPr>
            <w:pStyle w:val="TOC2"/>
            <w:rPr>
              <w:rFonts w:asciiTheme="minorHAnsi" w:eastAsiaTheme="minorEastAsia" w:hAnsiTheme="minorHAnsi" w:cstheme="minorBidi"/>
              <w:noProof/>
              <w:szCs w:val="24"/>
            </w:rPr>
          </w:pPr>
          <w:hyperlink w:anchor="_Toc80794461" w:history="1">
            <w:r w:rsidR="00F429E5" w:rsidRPr="0060100C">
              <w:rPr>
                <w:rStyle w:val="Hyperlink"/>
                <w:rFonts w:asciiTheme="minorHAnsi" w:hAnsiTheme="minorHAnsi" w:cstheme="minorHAnsi"/>
                <w:noProof/>
                <w:szCs w:val="24"/>
              </w:rPr>
              <w:t>1.24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Summary of Milestones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6ABB321" w14:textId="1BDC2FC5" w:rsidR="00F429E5" w:rsidRPr="0060100C" w:rsidRDefault="00BB59F2">
          <w:pPr>
            <w:pStyle w:val="TOC2"/>
            <w:rPr>
              <w:rFonts w:asciiTheme="minorHAnsi" w:eastAsiaTheme="minorEastAsia" w:hAnsiTheme="minorHAnsi" w:cstheme="minorBidi"/>
              <w:noProof/>
              <w:szCs w:val="24"/>
            </w:rPr>
          </w:pPr>
          <w:hyperlink w:anchor="_Toc80794462" w:history="1">
            <w:r w:rsidR="00F429E5" w:rsidRPr="0060100C">
              <w:rPr>
                <w:rStyle w:val="Hyperlink"/>
                <w:rFonts w:asciiTheme="minorHAnsi" w:hAnsiTheme="minorHAnsi" w:cstheme="minorHAnsi"/>
                <w:noProof/>
                <w:szCs w:val="24"/>
              </w:rPr>
              <w:t>1.25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Evidence of Financial Responsibility (25 IAC 1.1-1-5)</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403D6A6" w14:textId="75CCB403" w:rsidR="00F429E5" w:rsidRPr="0060100C" w:rsidRDefault="00BB59F2">
          <w:pPr>
            <w:pStyle w:val="TOC2"/>
            <w:rPr>
              <w:rFonts w:asciiTheme="minorHAnsi" w:eastAsiaTheme="minorEastAsia" w:hAnsiTheme="minorHAnsi" w:cstheme="minorBidi"/>
              <w:noProof/>
              <w:szCs w:val="24"/>
            </w:rPr>
          </w:pPr>
          <w:hyperlink w:anchor="_Toc80794463" w:history="1">
            <w:r w:rsidR="00F429E5" w:rsidRPr="0060100C">
              <w:rPr>
                <w:rStyle w:val="Hyperlink"/>
                <w:rFonts w:asciiTheme="minorHAnsi" w:hAnsiTheme="minorHAnsi" w:cstheme="minorHAnsi"/>
                <w:noProof/>
                <w:szCs w:val="24"/>
              </w:rPr>
              <w:t xml:space="preserve">1.26 </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Conflict of Interest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24E7A17" w14:textId="36C3E3D5" w:rsidR="00F429E5" w:rsidRPr="0060100C" w:rsidRDefault="00BB59F2">
          <w:pPr>
            <w:pStyle w:val="TOC2"/>
            <w:rPr>
              <w:rFonts w:asciiTheme="minorHAnsi" w:eastAsiaTheme="minorEastAsia" w:hAnsiTheme="minorHAnsi" w:cstheme="minorBidi"/>
              <w:noProof/>
              <w:szCs w:val="24"/>
            </w:rPr>
          </w:pPr>
          <w:hyperlink w:anchor="_Toc80794464" w:history="1">
            <w:r w:rsidR="00F429E5" w:rsidRPr="0060100C">
              <w:rPr>
                <w:rStyle w:val="Hyperlink"/>
                <w:rFonts w:asciiTheme="minorHAnsi" w:hAnsiTheme="minorHAnsi" w:cstheme="minorHAnsi"/>
                <w:noProof/>
                <w:szCs w:val="24"/>
              </w:rPr>
              <w:t>1.27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Procurement Protest Policy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7AEB1BF" w14:textId="60A9F6F5" w:rsidR="00F429E5" w:rsidRPr="0060100C" w:rsidRDefault="00BB59F2">
          <w:pPr>
            <w:pStyle w:val="TOC1"/>
            <w:rPr>
              <w:rFonts w:cstheme="minorBidi"/>
              <w:sz w:val="24"/>
              <w:szCs w:val="24"/>
            </w:rPr>
          </w:pPr>
          <w:hyperlink w:anchor="_Toc80794465" w:history="1">
            <w:r w:rsidR="00F429E5" w:rsidRPr="0060100C">
              <w:rPr>
                <w:rStyle w:val="Hyperlink"/>
                <w:rFonts w:cstheme="minorHAnsi"/>
                <w:sz w:val="24"/>
                <w:szCs w:val="24"/>
              </w:rPr>
              <w:t>Section Two Proposal Preparation Instructions</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_Toc80794465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03E5F416" w14:textId="60A7D445" w:rsidR="00F429E5" w:rsidRPr="0060100C" w:rsidRDefault="00BB59F2">
          <w:pPr>
            <w:pStyle w:val="TOC2"/>
            <w:rPr>
              <w:rFonts w:asciiTheme="minorHAnsi" w:eastAsiaTheme="minorEastAsia" w:hAnsiTheme="minorHAnsi" w:cstheme="minorBidi"/>
              <w:noProof/>
              <w:szCs w:val="24"/>
            </w:rPr>
          </w:pPr>
          <w:hyperlink w:anchor="_Toc80794466" w:history="1">
            <w:r w:rsidR="00F429E5" w:rsidRPr="0060100C">
              <w:rPr>
                <w:rStyle w:val="Hyperlink"/>
                <w:rFonts w:asciiTheme="minorHAnsi" w:hAnsiTheme="minorHAnsi" w:cstheme="minorHAnsi"/>
                <w:noProof/>
                <w:szCs w:val="24"/>
              </w:rPr>
              <w:t>2.1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General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7D1A1AC" w14:textId="055B835A" w:rsidR="00F429E5" w:rsidRPr="0060100C" w:rsidRDefault="00BB59F2">
          <w:pPr>
            <w:pStyle w:val="TOC2"/>
            <w:rPr>
              <w:rFonts w:asciiTheme="minorHAnsi" w:eastAsiaTheme="minorEastAsia" w:hAnsiTheme="minorHAnsi" w:cstheme="minorBidi"/>
              <w:noProof/>
              <w:szCs w:val="24"/>
            </w:rPr>
          </w:pPr>
          <w:hyperlink w:anchor="_Toc80794467" w:history="1">
            <w:r w:rsidR="00F429E5" w:rsidRPr="0060100C">
              <w:rPr>
                <w:rStyle w:val="Hyperlink"/>
                <w:rFonts w:asciiTheme="minorHAnsi" w:hAnsiTheme="minorHAnsi" w:cstheme="minorHAnsi"/>
                <w:noProof/>
                <w:szCs w:val="24"/>
              </w:rPr>
              <w:t>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Executive Summary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34075F" w14:textId="14FD0295" w:rsidR="00F429E5" w:rsidRPr="0060100C" w:rsidRDefault="00BB59F2">
          <w:pPr>
            <w:pStyle w:val="TOC3"/>
            <w:rPr>
              <w:rFonts w:asciiTheme="minorHAnsi" w:eastAsiaTheme="minorEastAsia" w:hAnsiTheme="minorHAnsi" w:cstheme="minorBidi"/>
              <w:noProof/>
              <w:szCs w:val="24"/>
            </w:rPr>
          </w:pPr>
          <w:hyperlink w:anchor="_Toc80794468" w:history="1">
            <w:r w:rsidR="00F429E5" w:rsidRPr="0060100C">
              <w:rPr>
                <w:rStyle w:val="Hyperlink"/>
                <w:rFonts w:asciiTheme="minorHAnsi" w:hAnsiTheme="minorHAnsi" w:cstheme="minorHAnsi"/>
                <w:noProof/>
                <w:szCs w:val="24"/>
              </w:rPr>
              <w:t>2.2.2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Summary of Ability and Desire to Supply the Required Products or Services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70B90B7" w14:textId="63E7E918" w:rsidR="00F429E5" w:rsidRPr="0060100C" w:rsidRDefault="00BB59F2">
          <w:pPr>
            <w:pStyle w:val="TOC3"/>
            <w:rPr>
              <w:rFonts w:asciiTheme="minorHAnsi" w:eastAsiaTheme="minorEastAsia" w:hAnsiTheme="minorHAnsi" w:cstheme="minorBidi"/>
              <w:noProof/>
              <w:szCs w:val="24"/>
            </w:rPr>
          </w:pPr>
          <w:hyperlink w:anchor="_Toc80794469" w:history="1">
            <w:r w:rsidR="00F429E5" w:rsidRPr="0060100C">
              <w:rPr>
                <w:rStyle w:val="Hyperlink"/>
                <w:rFonts w:asciiTheme="minorHAnsi" w:hAnsiTheme="minorHAnsi" w:cstheme="minorHAnsi"/>
                <w:noProof/>
                <w:szCs w:val="24"/>
              </w:rPr>
              <w:t>2.2.3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Signature of Authorized Representative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_Toc80794469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1BBA813" w14:textId="053C0C75" w:rsidR="00F429E5" w:rsidRPr="0060100C" w:rsidRDefault="00BB59F2">
          <w:pPr>
            <w:pStyle w:val="TOC3"/>
            <w:rPr>
              <w:rFonts w:asciiTheme="minorHAnsi" w:eastAsiaTheme="minorEastAsia" w:hAnsiTheme="minorHAnsi" w:cstheme="minorBidi"/>
              <w:noProof/>
              <w:szCs w:val="24"/>
            </w:rPr>
          </w:pPr>
          <w:hyperlink w:anchor="_Toc80794470" w:history="1">
            <w:r w:rsidR="00F429E5" w:rsidRPr="0060100C">
              <w:rPr>
                <w:rStyle w:val="Hyperlink"/>
                <w:rFonts w:asciiTheme="minorHAnsi" w:hAnsiTheme="minorHAnsi" w:cstheme="minorHAnsi"/>
                <w:noProof/>
                <w:szCs w:val="24"/>
              </w:rPr>
              <w:t>2.2.4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Respondent Notification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72BDAD0" w14:textId="591DC942" w:rsidR="00F429E5" w:rsidRPr="0060100C" w:rsidRDefault="00BB59F2">
          <w:pPr>
            <w:pStyle w:val="TOC3"/>
            <w:rPr>
              <w:rFonts w:asciiTheme="minorHAnsi" w:eastAsiaTheme="minorEastAsia" w:hAnsiTheme="minorHAnsi" w:cstheme="minorBidi"/>
              <w:noProof/>
              <w:szCs w:val="24"/>
            </w:rPr>
          </w:pPr>
          <w:hyperlink w:anchor="_Toc80794471" w:history="1">
            <w:r w:rsidR="00F429E5" w:rsidRPr="0060100C">
              <w:rPr>
                <w:rStyle w:val="Hyperlink"/>
                <w:rFonts w:asciiTheme="minorHAnsi" w:hAnsiTheme="minorHAnsi" w:cstheme="minorHAnsi"/>
                <w:noProof/>
                <w:szCs w:val="24"/>
              </w:rPr>
              <w:t>2.2.5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Secretary of State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876256A" w14:textId="0F84ED36" w:rsidR="00F429E5" w:rsidRPr="0060100C" w:rsidRDefault="00BB59F2">
          <w:pPr>
            <w:pStyle w:val="TOC3"/>
            <w:rPr>
              <w:rFonts w:asciiTheme="minorHAnsi" w:eastAsiaTheme="minorEastAsia" w:hAnsiTheme="minorHAnsi" w:cstheme="minorBidi"/>
              <w:noProof/>
              <w:szCs w:val="24"/>
            </w:rPr>
          </w:pPr>
          <w:hyperlink w:anchor="_Toc80794472" w:history="1">
            <w:r w:rsidR="00F429E5" w:rsidRPr="0060100C">
              <w:rPr>
                <w:rStyle w:val="Hyperlink"/>
                <w:rFonts w:asciiTheme="minorHAnsi" w:hAnsiTheme="minorHAnsi" w:cstheme="minorHAnsi"/>
                <w:noProof/>
                <w:szCs w:val="24"/>
              </w:rPr>
              <w:t>2.2.6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Other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7865B20" w14:textId="5F0142E2" w:rsidR="00F429E5" w:rsidRPr="0060100C" w:rsidRDefault="00BB59F2">
          <w:pPr>
            <w:pStyle w:val="TOC2"/>
            <w:rPr>
              <w:rFonts w:asciiTheme="minorHAnsi" w:eastAsiaTheme="minorEastAsia" w:hAnsiTheme="minorHAnsi" w:cstheme="minorBidi"/>
              <w:noProof/>
              <w:szCs w:val="24"/>
            </w:rPr>
          </w:pPr>
          <w:hyperlink w:anchor="_Toc80794473" w:history="1">
            <w:r w:rsidR="00F429E5" w:rsidRPr="0060100C">
              <w:rPr>
                <w:rStyle w:val="Hyperlink"/>
                <w:rFonts w:asciiTheme="minorHAnsi" w:hAnsiTheme="minorHAnsi" w:cstheme="minorHAnsi"/>
                <w:noProof/>
                <w:szCs w:val="24"/>
              </w:rPr>
              <w:t>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Business Proposal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862D223" w14:textId="33D9C586" w:rsidR="00F429E5" w:rsidRPr="0060100C" w:rsidRDefault="00BB59F2">
          <w:pPr>
            <w:pStyle w:val="TOC3"/>
            <w:rPr>
              <w:rFonts w:asciiTheme="minorHAnsi" w:eastAsiaTheme="minorEastAsia" w:hAnsiTheme="minorHAnsi" w:cstheme="minorBidi"/>
              <w:noProof/>
              <w:szCs w:val="24"/>
            </w:rPr>
          </w:pPr>
          <w:hyperlink w:anchor="_Toc80794474" w:history="1">
            <w:r w:rsidR="00F429E5" w:rsidRPr="0060100C">
              <w:rPr>
                <w:rStyle w:val="Hyperlink"/>
                <w:rFonts w:asciiTheme="minorHAnsi" w:hAnsiTheme="minorHAnsi" w:cstheme="minorHAnsi"/>
                <w:noProof/>
                <w:szCs w:val="24"/>
              </w:rPr>
              <w:t>2.3.1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General (optional)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22457B0" w14:textId="325CD81A" w:rsidR="00F429E5" w:rsidRPr="0060100C" w:rsidRDefault="00BB59F2">
          <w:pPr>
            <w:pStyle w:val="TOC3"/>
            <w:rPr>
              <w:rFonts w:asciiTheme="minorHAnsi" w:eastAsiaTheme="minorEastAsia" w:hAnsiTheme="minorHAnsi" w:cstheme="minorBidi"/>
              <w:noProof/>
              <w:szCs w:val="24"/>
            </w:rPr>
          </w:pPr>
          <w:hyperlink w:anchor="_Toc80794475" w:history="1">
            <w:r w:rsidR="00F429E5" w:rsidRPr="0060100C">
              <w:rPr>
                <w:rStyle w:val="Hyperlink"/>
                <w:rFonts w:asciiTheme="minorHAnsi" w:hAnsiTheme="minorHAnsi" w:cstheme="minorHAnsi"/>
                <w:noProof/>
                <w:szCs w:val="24"/>
              </w:rPr>
              <w:t>2.3.2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Respondent’s Company Structure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744E602" w14:textId="5CB5D807" w:rsidR="00F429E5" w:rsidRPr="0060100C" w:rsidRDefault="00BB59F2">
          <w:pPr>
            <w:pStyle w:val="TOC3"/>
            <w:rPr>
              <w:rFonts w:asciiTheme="minorHAnsi" w:eastAsiaTheme="minorEastAsia" w:hAnsiTheme="minorHAnsi" w:cstheme="minorBidi"/>
              <w:noProof/>
              <w:szCs w:val="24"/>
            </w:rPr>
          </w:pPr>
          <w:hyperlink w:anchor="_Toc80794476" w:history="1">
            <w:r w:rsidR="00F429E5" w:rsidRPr="0060100C">
              <w:rPr>
                <w:rStyle w:val="Hyperlink"/>
                <w:rFonts w:asciiTheme="minorHAnsi" w:hAnsiTheme="minorHAnsi" w:cstheme="minorHAnsi"/>
                <w:noProof/>
                <w:szCs w:val="24"/>
              </w:rPr>
              <w:t>2.3.3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Respondent’s Diversity, Equity, and Inclusion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938CA4C" w14:textId="2A26FF4E" w:rsidR="00F429E5" w:rsidRPr="0060100C" w:rsidRDefault="00BB59F2">
          <w:pPr>
            <w:pStyle w:val="TOC3"/>
            <w:rPr>
              <w:rFonts w:asciiTheme="minorHAnsi" w:eastAsiaTheme="minorEastAsia" w:hAnsiTheme="minorHAnsi" w:cstheme="minorBidi"/>
              <w:noProof/>
              <w:szCs w:val="24"/>
            </w:rPr>
          </w:pPr>
          <w:hyperlink w:anchor="_Toc80794477" w:history="1">
            <w:r w:rsidR="00F429E5" w:rsidRPr="0060100C">
              <w:rPr>
                <w:rStyle w:val="Hyperlink"/>
                <w:rFonts w:asciiTheme="minorHAnsi" w:hAnsiTheme="minorHAnsi" w:cstheme="minorHAnsi"/>
                <w:noProof/>
                <w:szCs w:val="24"/>
              </w:rPr>
              <w:t>2.3.4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Company Financial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2B58AEC" w14:textId="693946F4" w:rsidR="00F429E5" w:rsidRPr="0060100C" w:rsidRDefault="00BB59F2">
          <w:pPr>
            <w:pStyle w:val="TOC3"/>
            <w:rPr>
              <w:rFonts w:asciiTheme="minorHAnsi" w:eastAsiaTheme="minorEastAsia" w:hAnsiTheme="minorHAnsi" w:cstheme="minorBidi"/>
              <w:noProof/>
              <w:szCs w:val="24"/>
            </w:rPr>
          </w:pPr>
          <w:hyperlink w:anchor="_Toc80794478" w:history="1">
            <w:r w:rsidR="00F429E5" w:rsidRPr="0060100C">
              <w:rPr>
                <w:rStyle w:val="Hyperlink"/>
                <w:rFonts w:asciiTheme="minorHAnsi" w:hAnsiTheme="minorHAnsi" w:cstheme="minorHAnsi"/>
                <w:noProof/>
                <w:szCs w:val="24"/>
              </w:rPr>
              <w:t>2.3.5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Integrity of Company Structure and Financial Reporting</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99F33E3" w14:textId="4B0384A6" w:rsidR="00F429E5" w:rsidRPr="0060100C" w:rsidRDefault="00BB59F2">
          <w:pPr>
            <w:pStyle w:val="TOC3"/>
            <w:rPr>
              <w:rFonts w:asciiTheme="minorHAnsi" w:eastAsiaTheme="minorEastAsia" w:hAnsiTheme="minorHAnsi" w:cstheme="minorBidi"/>
              <w:noProof/>
              <w:szCs w:val="24"/>
            </w:rPr>
          </w:pPr>
          <w:hyperlink w:anchor="_Toc80794479" w:history="1">
            <w:r w:rsidR="00F429E5" w:rsidRPr="0060100C">
              <w:rPr>
                <w:rStyle w:val="Hyperlink"/>
                <w:rFonts w:asciiTheme="minorHAnsi" w:hAnsiTheme="minorHAnsi" w:cstheme="minorHAnsi"/>
                <w:noProof/>
                <w:szCs w:val="24"/>
              </w:rPr>
              <w:t>2.3.6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Contract Terms/Clauses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_Toc80794479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B964F21" w14:textId="081A8B84" w:rsidR="00F429E5" w:rsidRPr="0060100C" w:rsidRDefault="00BB59F2">
          <w:pPr>
            <w:pStyle w:val="TOC3"/>
            <w:rPr>
              <w:rFonts w:asciiTheme="minorHAnsi" w:eastAsiaTheme="minorEastAsia" w:hAnsiTheme="minorHAnsi" w:cstheme="minorBidi"/>
              <w:noProof/>
              <w:szCs w:val="24"/>
            </w:rPr>
          </w:pPr>
          <w:hyperlink w:anchor="_Toc80794480" w:history="1">
            <w:r w:rsidR="00F429E5" w:rsidRPr="0060100C">
              <w:rPr>
                <w:rStyle w:val="Hyperlink"/>
                <w:rFonts w:asciiTheme="minorHAnsi" w:hAnsiTheme="minorHAnsi" w:cstheme="minorHAnsi"/>
                <w:noProof/>
                <w:szCs w:val="24"/>
              </w:rPr>
              <w:t>2.3.7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References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0667049" w14:textId="169EECCD" w:rsidR="00F429E5" w:rsidRPr="0060100C" w:rsidRDefault="00BB59F2">
          <w:pPr>
            <w:pStyle w:val="TOC3"/>
            <w:rPr>
              <w:rFonts w:asciiTheme="minorHAnsi" w:eastAsiaTheme="minorEastAsia" w:hAnsiTheme="minorHAnsi" w:cstheme="minorBidi"/>
              <w:noProof/>
              <w:szCs w:val="24"/>
            </w:rPr>
          </w:pPr>
          <w:hyperlink w:anchor="_Toc80794481" w:history="1">
            <w:r w:rsidR="00F429E5" w:rsidRPr="0060100C">
              <w:rPr>
                <w:rStyle w:val="Hyperlink"/>
                <w:rFonts w:asciiTheme="minorHAnsi" w:hAnsiTheme="minorHAnsi" w:cstheme="minorHAnsi"/>
                <w:noProof/>
                <w:szCs w:val="24"/>
              </w:rPr>
              <w:t>2.3.8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Registration to do Business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4EE59C4" w14:textId="0157549A" w:rsidR="00F429E5" w:rsidRPr="0060100C" w:rsidRDefault="00BB59F2">
          <w:pPr>
            <w:pStyle w:val="TOC3"/>
            <w:rPr>
              <w:rFonts w:asciiTheme="minorHAnsi" w:eastAsiaTheme="minorEastAsia" w:hAnsiTheme="minorHAnsi" w:cstheme="minorBidi"/>
              <w:noProof/>
              <w:szCs w:val="24"/>
            </w:rPr>
          </w:pPr>
          <w:hyperlink w:anchor="_Toc80794482" w:history="1">
            <w:r w:rsidR="00F429E5" w:rsidRPr="0060100C">
              <w:rPr>
                <w:rStyle w:val="Hyperlink"/>
                <w:rFonts w:asciiTheme="minorHAnsi" w:hAnsiTheme="minorHAnsi" w:cstheme="minorHAnsi"/>
                <w:noProof/>
                <w:szCs w:val="24"/>
              </w:rPr>
              <w:t>2.3.9</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Authorizing Document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6F6855B" w14:textId="0C762276" w:rsidR="00F429E5" w:rsidRPr="0060100C" w:rsidRDefault="00BB59F2">
          <w:pPr>
            <w:pStyle w:val="TOC3"/>
            <w:rPr>
              <w:rFonts w:asciiTheme="minorHAnsi" w:eastAsiaTheme="minorEastAsia" w:hAnsiTheme="minorHAnsi" w:cstheme="minorBidi"/>
              <w:noProof/>
              <w:szCs w:val="24"/>
            </w:rPr>
          </w:pPr>
          <w:hyperlink w:anchor="_Toc80794483" w:history="1">
            <w:r w:rsidR="00F429E5" w:rsidRPr="0060100C">
              <w:rPr>
                <w:rStyle w:val="Hyperlink"/>
                <w:rFonts w:asciiTheme="minorHAnsi" w:hAnsiTheme="minorHAnsi" w:cstheme="minorHAnsi"/>
                <w:noProof/>
                <w:szCs w:val="24"/>
              </w:rPr>
              <w:t>2.3.10</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Diversity Subcontractor Agreements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A669CAC" w14:textId="79E545B2" w:rsidR="00F429E5" w:rsidRPr="0060100C" w:rsidRDefault="00BB59F2">
          <w:pPr>
            <w:pStyle w:val="TOC3"/>
            <w:rPr>
              <w:rFonts w:asciiTheme="minorHAnsi" w:eastAsiaTheme="minorEastAsia" w:hAnsiTheme="minorHAnsi" w:cstheme="minorBidi"/>
              <w:noProof/>
              <w:szCs w:val="24"/>
            </w:rPr>
          </w:pPr>
          <w:hyperlink w:anchor="_Toc80794484" w:history="1">
            <w:r w:rsidR="00F429E5" w:rsidRPr="0060100C">
              <w:rPr>
                <w:rStyle w:val="Hyperlink"/>
                <w:rFonts w:asciiTheme="minorHAnsi" w:hAnsiTheme="minorHAnsi" w:cstheme="minorHAnsi"/>
                <w:noProof/>
                <w:szCs w:val="24"/>
              </w:rPr>
              <w:t>2.3.11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Evidence of Financial Responsibility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D953732" w14:textId="3722475D" w:rsidR="00F429E5" w:rsidRPr="0060100C" w:rsidRDefault="00BB59F2">
          <w:pPr>
            <w:pStyle w:val="TOC3"/>
            <w:rPr>
              <w:rFonts w:asciiTheme="minorHAnsi" w:eastAsiaTheme="minorEastAsia" w:hAnsiTheme="minorHAnsi" w:cstheme="minorBidi"/>
              <w:noProof/>
              <w:szCs w:val="24"/>
            </w:rPr>
          </w:pPr>
          <w:hyperlink w:anchor="_Toc80794485" w:history="1">
            <w:r w:rsidR="00F429E5" w:rsidRPr="0060100C">
              <w:rPr>
                <w:rStyle w:val="Hyperlink"/>
                <w:rFonts w:asciiTheme="minorHAnsi" w:hAnsiTheme="minorHAnsi" w:cstheme="minorHAnsi"/>
                <w:noProof/>
                <w:szCs w:val="24"/>
              </w:rPr>
              <w:t>2.3.12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General Information</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73424C" w14:textId="050E104F" w:rsidR="00F429E5" w:rsidRPr="0060100C" w:rsidRDefault="00BB59F2">
          <w:pPr>
            <w:pStyle w:val="TOC3"/>
            <w:rPr>
              <w:rFonts w:asciiTheme="minorHAnsi" w:eastAsiaTheme="minorEastAsia" w:hAnsiTheme="minorHAnsi" w:cstheme="minorBidi"/>
              <w:noProof/>
              <w:szCs w:val="24"/>
            </w:rPr>
          </w:pPr>
          <w:hyperlink w:anchor="_Toc80794486" w:history="1">
            <w:r w:rsidR="00F429E5" w:rsidRPr="0060100C">
              <w:rPr>
                <w:rStyle w:val="Hyperlink"/>
                <w:rFonts w:asciiTheme="minorHAnsi" w:hAnsiTheme="minorHAnsi" w:cstheme="minorHAnsi"/>
                <w:noProof/>
                <w:szCs w:val="24"/>
              </w:rPr>
              <w:t>2.3.13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Experience Serving State Governments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0C31BE0" w14:textId="59F0180C" w:rsidR="00F429E5" w:rsidRPr="0060100C" w:rsidRDefault="00BB59F2">
          <w:pPr>
            <w:pStyle w:val="TOC3"/>
            <w:rPr>
              <w:rFonts w:asciiTheme="minorHAnsi" w:eastAsiaTheme="minorEastAsia" w:hAnsiTheme="minorHAnsi" w:cstheme="minorBidi"/>
              <w:noProof/>
              <w:szCs w:val="24"/>
            </w:rPr>
          </w:pPr>
          <w:hyperlink w:anchor="_Toc80794487" w:history="1">
            <w:r w:rsidR="00F429E5" w:rsidRPr="0060100C">
              <w:rPr>
                <w:rStyle w:val="Hyperlink"/>
                <w:rFonts w:asciiTheme="minorHAnsi" w:hAnsiTheme="minorHAnsi" w:cstheme="minorHAnsi"/>
                <w:noProof/>
                <w:szCs w:val="24"/>
              </w:rPr>
              <w:t>2.3.14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Experience Serving Similar Clients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811380A" w14:textId="316BAC52" w:rsidR="00F429E5" w:rsidRPr="0060100C" w:rsidRDefault="00BB59F2">
          <w:pPr>
            <w:pStyle w:val="TOC3"/>
            <w:rPr>
              <w:rFonts w:asciiTheme="minorHAnsi" w:eastAsiaTheme="minorEastAsia" w:hAnsiTheme="minorHAnsi" w:cstheme="minorBidi"/>
              <w:noProof/>
              <w:szCs w:val="24"/>
            </w:rPr>
          </w:pPr>
          <w:hyperlink w:anchor="_Toc80794488" w:history="1">
            <w:r w:rsidR="00F429E5" w:rsidRPr="0060100C">
              <w:rPr>
                <w:rStyle w:val="Hyperlink"/>
                <w:rFonts w:asciiTheme="minorHAnsi" w:hAnsiTheme="minorHAnsi" w:cstheme="minorHAnsi"/>
                <w:noProof/>
                <w:szCs w:val="24"/>
              </w:rPr>
              <w:t>2.3.15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Payment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79FC566" w14:textId="5047CD19" w:rsidR="00F429E5" w:rsidRPr="0060100C" w:rsidRDefault="00BB59F2">
          <w:pPr>
            <w:pStyle w:val="TOC3"/>
            <w:rPr>
              <w:rFonts w:asciiTheme="minorHAnsi" w:eastAsiaTheme="minorEastAsia" w:hAnsiTheme="minorHAnsi" w:cstheme="minorBidi"/>
              <w:noProof/>
              <w:szCs w:val="24"/>
            </w:rPr>
          </w:pPr>
          <w:hyperlink w:anchor="_Toc80794489" w:history="1">
            <w:r w:rsidR="00F429E5" w:rsidRPr="0060100C">
              <w:rPr>
                <w:rStyle w:val="Hyperlink"/>
                <w:rFonts w:asciiTheme="minorHAnsi" w:hAnsiTheme="minorHAnsi" w:cstheme="minorHAnsi"/>
                <w:noProof/>
                <w:szCs w:val="24"/>
              </w:rPr>
              <w:t>2.3.16 Extending Pricing to Other Governmental Bodies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_Toc80794489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764DE3A" w14:textId="0E8B7C1E" w:rsidR="00F429E5" w:rsidRPr="0060100C" w:rsidRDefault="00BB59F2">
          <w:pPr>
            <w:pStyle w:val="TOC2"/>
            <w:rPr>
              <w:rFonts w:asciiTheme="minorHAnsi" w:eastAsiaTheme="minorEastAsia" w:hAnsiTheme="minorHAnsi" w:cstheme="minorBidi"/>
              <w:noProof/>
              <w:szCs w:val="24"/>
            </w:rPr>
          </w:pPr>
          <w:hyperlink w:anchor="_Toc80794490" w:history="1">
            <w:r w:rsidR="00F429E5" w:rsidRPr="0060100C">
              <w:rPr>
                <w:rStyle w:val="Hyperlink"/>
                <w:rFonts w:asciiTheme="minorHAnsi" w:hAnsiTheme="minorHAnsi" w:cstheme="minorHAnsi"/>
                <w:noProof/>
                <w:szCs w:val="24"/>
              </w:rPr>
              <w:t>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Technical Proposal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3AE40CC" w14:textId="798B8214" w:rsidR="00F429E5" w:rsidRPr="0060100C" w:rsidRDefault="00BB59F2">
          <w:pPr>
            <w:pStyle w:val="TOC2"/>
            <w:rPr>
              <w:rFonts w:asciiTheme="minorHAnsi" w:eastAsiaTheme="minorEastAsia" w:hAnsiTheme="minorHAnsi" w:cstheme="minorBidi"/>
              <w:noProof/>
              <w:szCs w:val="24"/>
            </w:rPr>
          </w:pPr>
          <w:hyperlink w:anchor="_Toc80794491" w:history="1">
            <w:r w:rsidR="00F429E5" w:rsidRPr="0060100C">
              <w:rPr>
                <w:rStyle w:val="Hyperlink"/>
                <w:rFonts w:asciiTheme="minorHAnsi" w:hAnsiTheme="minorHAnsi" w:cstheme="minorHAnsi"/>
                <w:noProof/>
                <w:szCs w:val="24"/>
              </w:rPr>
              <w:t>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Cost Proposal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EF890E6" w14:textId="4A78C89C" w:rsidR="00F429E5" w:rsidRPr="0060100C" w:rsidRDefault="00BB59F2">
          <w:pPr>
            <w:pStyle w:val="TOC2"/>
            <w:rPr>
              <w:rFonts w:asciiTheme="minorHAnsi" w:eastAsiaTheme="minorEastAsia" w:hAnsiTheme="minorHAnsi" w:cstheme="minorBidi"/>
              <w:noProof/>
              <w:szCs w:val="24"/>
            </w:rPr>
          </w:pPr>
          <w:hyperlink w:anchor="_Toc80794492" w:history="1">
            <w:r w:rsidR="00F429E5" w:rsidRPr="0060100C">
              <w:rPr>
                <w:rStyle w:val="Hyperlink"/>
                <w:rFonts w:asciiTheme="minorHAnsi" w:hAnsiTheme="minorHAnsi" w:cstheme="minorHAnsi"/>
                <w:noProof/>
                <w:szCs w:val="24"/>
              </w:rPr>
              <w:t>2.6</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Attestation Form</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30DBA9A3" w14:textId="044EA8AD" w:rsidR="00F429E5" w:rsidRPr="0060100C" w:rsidRDefault="00BB59F2">
          <w:pPr>
            <w:pStyle w:val="TOC3"/>
            <w:rPr>
              <w:rFonts w:asciiTheme="minorHAnsi" w:eastAsiaTheme="minorEastAsia" w:hAnsiTheme="minorHAnsi" w:cstheme="minorBidi"/>
              <w:noProof/>
              <w:szCs w:val="24"/>
            </w:rPr>
          </w:pPr>
          <w:hyperlink w:anchor="_Toc80794493" w:history="1">
            <w:r w:rsidR="00F429E5" w:rsidRPr="0060100C">
              <w:rPr>
                <w:rStyle w:val="Hyperlink"/>
                <w:rFonts w:asciiTheme="minorHAnsi" w:hAnsiTheme="minorHAnsi" w:cstheme="minorHAnsi"/>
                <w:noProof/>
                <w:szCs w:val="24"/>
              </w:rPr>
              <w:t>2.6.1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Indiana Economic Impact</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7607A322" w14:textId="50C1D230" w:rsidR="00F429E5" w:rsidRPr="0060100C" w:rsidRDefault="00BB59F2">
          <w:pPr>
            <w:pStyle w:val="TOC3"/>
            <w:rPr>
              <w:rFonts w:asciiTheme="minorHAnsi" w:eastAsiaTheme="minorEastAsia" w:hAnsiTheme="minorHAnsi" w:cstheme="minorBidi"/>
              <w:noProof/>
              <w:szCs w:val="24"/>
            </w:rPr>
          </w:pPr>
          <w:hyperlink w:anchor="_Toc80794494" w:history="1">
            <w:r w:rsidR="00F429E5" w:rsidRPr="0060100C">
              <w:rPr>
                <w:rStyle w:val="Hyperlink"/>
                <w:rFonts w:asciiTheme="minorHAnsi" w:hAnsiTheme="minorHAnsi" w:cstheme="minorHAnsi"/>
                <w:noProof/>
                <w:szCs w:val="24"/>
              </w:rPr>
              <w:t>2.6.2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Buy Indiana Initiative/Indiana Company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E0A5626" w14:textId="481F3945" w:rsidR="00F429E5" w:rsidRPr="0060100C" w:rsidRDefault="00BB59F2">
          <w:pPr>
            <w:pStyle w:val="TOC3"/>
            <w:rPr>
              <w:rFonts w:asciiTheme="minorHAnsi" w:eastAsiaTheme="minorEastAsia" w:hAnsiTheme="minorHAnsi" w:cstheme="minorBidi"/>
              <w:noProof/>
              <w:szCs w:val="24"/>
            </w:rPr>
          </w:pPr>
          <w:hyperlink w:anchor="_Toc80794495" w:history="1">
            <w:r w:rsidR="00F429E5" w:rsidRPr="0060100C">
              <w:rPr>
                <w:rStyle w:val="Hyperlink"/>
                <w:rFonts w:asciiTheme="minorHAnsi" w:hAnsiTheme="minorHAnsi" w:cstheme="minorHAnsi"/>
                <w:noProof/>
                <w:szCs w:val="24"/>
              </w:rPr>
              <w:t>2.6.3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Indiana Preferences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D97C0F5" w14:textId="4F7ECFF3" w:rsidR="00F429E5" w:rsidRPr="0060100C" w:rsidRDefault="00BB59F2">
          <w:pPr>
            <w:pStyle w:val="TOC3"/>
            <w:rPr>
              <w:rFonts w:asciiTheme="minorHAnsi" w:eastAsiaTheme="minorEastAsia" w:hAnsiTheme="minorHAnsi" w:cstheme="minorBidi"/>
              <w:noProof/>
              <w:szCs w:val="24"/>
            </w:rPr>
          </w:pPr>
          <w:hyperlink w:anchor="_Toc80794496" w:history="1">
            <w:r w:rsidR="00F429E5" w:rsidRPr="0060100C">
              <w:rPr>
                <w:rStyle w:val="Hyperlink"/>
                <w:rFonts w:asciiTheme="minorHAnsi" w:hAnsiTheme="minorHAnsi" w:cstheme="minorHAnsi"/>
                <w:noProof/>
                <w:szCs w:val="24"/>
              </w:rPr>
              <w:t>2.6.4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Subcontractors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1D21F9E" w14:textId="48D8C496" w:rsidR="00F429E5" w:rsidRPr="0060100C" w:rsidRDefault="00BB59F2">
          <w:pPr>
            <w:pStyle w:val="TOC1"/>
            <w:rPr>
              <w:rFonts w:cstheme="minorBidi"/>
              <w:sz w:val="24"/>
              <w:szCs w:val="24"/>
            </w:rPr>
          </w:pPr>
          <w:hyperlink w:anchor="_Toc80794497" w:history="1">
            <w:r w:rsidR="00F429E5" w:rsidRPr="0060100C">
              <w:rPr>
                <w:rStyle w:val="Hyperlink"/>
                <w:rFonts w:cstheme="minorHAnsi"/>
                <w:sz w:val="24"/>
                <w:szCs w:val="24"/>
              </w:rPr>
              <w:t>Section Three Proposal Evaluation</w:t>
            </w:r>
            <w:r w:rsidR="00F429E5" w:rsidRPr="0060100C">
              <w:rPr>
                <w:webHidden/>
                <w:sz w:val="24"/>
                <w:szCs w:val="24"/>
              </w:rPr>
              <w:tab/>
            </w:r>
            <w:r w:rsidR="00F429E5" w:rsidRPr="0060100C">
              <w:rPr>
                <w:webHidden/>
                <w:sz w:val="24"/>
                <w:szCs w:val="24"/>
              </w:rPr>
              <w:fldChar w:fldCharType="begin"/>
            </w:r>
            <w:r w:rsidR="00F429E5" w:rsidRPr="0060100C">
              <w:rPr>
                <w:webHidden/>
                <w:sz w:val="24"/>
                <w:szCs w:val="24"/>
              </w:rPr>
              <w:instrText xml:space="preserve"> PAGEREF _Toc80794497 \h </w:instrText>
            </w:r>
            <w:r w:rsidR="00F429E5" w:rsidRPr="0060100C">
              <w:rPr>
                <w:webHidden/>
                <w:sz w:val="24"/>
                <w:szCs w:val="24"/>
              </w:rPr>
            </w:r>
            <w:r w:rsidR="00F429E5" w:rsidRPr="0060100C">
              <w:rPr>
                <w:webHidden/>
                <w:sz w:val="24"/>
                <w:szCs w:val="24"/>
              </w:rPr>
              <w:fldChar w:fldCharType="separate"/>
            </w:r>
            <w:r w:rsidR="00F429E5" w:rsidRPr="0060100C">
              <w:rPr>
                <w:webHidden/>
                <w:sz w:val="24"/>
                <w:szCs w:val="24"/>
              </w:rPr>
              <w:t>1</w:t>
            </w:r>
            <w:r w:rsidR="00F429E5" w:rsidRPr="0060100C">
              <w:rPr>
                <w:webHidden/>
                <w:sz w:val="24"/>
                <w:szCs w:val="24"/>
              </w:rPr>
              <w:fldChar w:fldCharType="end"/>
            </w:r>
          </w:hyperlink>
        </w:p>
        <w:p w14:paraId="4513B51C" w14:textId="7B455CED" w:rsidR="00F429E5" w:rsidRPr="0060100C" w:rsidRDefault="00BB59F2">
          <w:pPr>
            <w:pStyle w:val="TOC2"/>
            <w:rPr>
              <w:rFonts w:asciiTheme="minorHAnsi" w:eastAsiaTheme="minorEastAsia" w:hAnsiTheme="minorHAnsi" w:cstheme="minorBidi"/>
              <w:noProof/>
              <w:szCs w:val="24"/>
            </w:rPr>
          </w:pPr>
          <w:hyperlink w:anchor="_Toc80794498" w:history="1">
            <w:r w:rsidR="00F429E5" w:rsidRPr="0060100C">
              <w:rPr>
                <w:rStyle w:val="Hyperlink"/>
                <w:rFonts w:asciiTheme="minorHAnsi" w:hAnsiTheme="minorHAnsi" w:cstheme="minorHAnsi"/>
                <w:noProof/>
                <w:szCs w:val="24"/>
              </w:rPr>
              <w:t>3.1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Proposal Evaluation Procedure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_Toc80794498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2017BC4E" w14:textId="7DA81796" w:rsidR="00F429E5" w:rsidRPr="0060100C" w:rsidRDefault="00BB59F2">
          <w:pPr>
            <w:pStyle w:val="TOC2"/>
            <w:rPr>
              <w:rFonts w:asciiTheme="minorHAnsi" w:eastAsiaTheme="minorEastAsia" w:hAnsiTheme="minorHAnsi" w:cstheme="minorBidi"/>
              <w:noProof/>
              <w:szCs w:val="24"/>
            </w:rPr>
          </w:pPr>
          <w:hyperlink w:anchor="_Toc80794499" w:history="1">
            <w:r w:rsidR="00F429E5" w:rsidRPr="0060100C">
              <w:rPr>
                <w:rStyle w:val="Hyperlink"/>
                <w:rFonts w:asciiTheme="minorHAnsi" w:hAnsiTheme="minorHAnsi" w:cstheme="minorHAnsi"/>
                <w:noProof/>
                <w:szCs w:val="24"/>
              </w:rPr>
              <w:t>3.2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Evaluation Criteria</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_Toc80794499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99FBA9A" w14:textId="1A8E5183" w:rsidR="00F429E5" w:rsidRPr="0060100C" w:rsidRDefault="00BB59F2">
          <w:pPr>
            <w:pStyle w:val="TOC3"/>
            <w:rPr>
              <w:rFonts w:asciiTheme="minorHAnsi" w:eastAsiaTheme="minorEastAsia" w:hAnsiTheme="minorHAnsi" w:cstheme="minorBidi"/>
              <w:noProof/>
              <w:szCs w:val="24"/>
            </w:rPr>
          </w:pPr>
          <w:hyperlink w:anchor="_Toc80794500" w:history="1">
            <w:r w:rsidR="00F429E5" w:rsidRPr="0060100C">
              <w:rPr>
                <w:rStyle w:val="Hyperlink"/>
                <w:rFonts w:asciiTheme="minorHAnsi" w:hAnsiTheme="minorHAnsi" w:cstheme="minorHAnsi"/>
                <w:noProof/>
                <w:szCs w:val="24"/>
              </w:rPr>
              <w:t>3.2.1</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Adherence to Requirements – Pass/Fail</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_Toc80794500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FC67D9D" w14:textId="0B5DEB92" w:rsidR="00F429E5" w:rsidRPr="0060100C" w:rsidRDefault="00BB59F2">
          <w:pPr>
            <w:pStyle w:val="TOC3"/>
            <w:rPr>
              <w:rFonts w:asciiTheme="minorHAnsi" w:eastAsiaTheme="minorEastAsia" w:hAnsiTheme="minorHAnsi" w:cstheme="minorBidi"/>
              <w:noProof/>
              <w:szCs w:val="24"/>
            </w:rPr>
          </w:pPr>
          <w:hyperlink w:anchor="_Toc80794501" w:history="1">
            <w:r w:rsidR="00F429E5" w:rsidRPr="0060100C">
              <w:rPr>
                <w:rStyle w:val="Hyperlink"/>
                <w:rFonts w:asciiTheme="minorHAnsi" w:hAnsiTheme="minorHAnsi" w:cstheme="minorHAnsi"/>
                <w:noProof/>
                <w:szCs w:val="24"/>
              </w:rPr>
              <w:t>3.2.2</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Management Assessment/Quality</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_Toc80794501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CCDB771" w14:textId="78655ED8" w:rsidR="00F429E5" w:rsidRPr="0060100C" w:rsidRDefault="00BB59F2">
          <w:pPr>
            <w:pStyle w:val="TOC3"/>
            <w:rPr>
              <w:rFonts w:asciiTheme="minorHAnsi" w:eastAsiaTheme="minorEastAsia" w:hAnsiTheme="minorHAnsi" w:cstheme="minorBidi"/>
              <w:noProof/>
              <w:szCs w:val="24"/>
            </w:rPr>
          </w:pPr>
          <w:hyperlink w:anchor="_Toc80794502" w:history="1">
            <w:r w:rsidR="00F429E5" w:rsidRPr="0060100C">
              <w:rPr>
                <w:rStyle w:val="Hyperlink"/>
                <w:rFonts w:asciiTheme="minorHAnsi" w:hAnsiTheme="minorHAnsi" w:cstheme="minorHAnsi"/>
                <w:noProof/>
                <w:szCs w:val="24"/>
              </w:rPr>
              <w:t>3.2.3</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Price</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_Toc80794502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0B0347DD" w14:textId="680E38D2" w:rsidR="00F429E5" w:rsidRPr="0060100C" w:rsidRDefault="00BB59F2">
          <w:pPr>
            <w:pStyle w:val="TOC3"/>
            <w:rPr>
              <w:rFonts w:asciiTheme="minorHAnsi" w:eastAsiaTheme="minorEastAsia" w:hAnsiTheme="minorHAnsi" w:cstheme="minorBidi"/>
              <w:noProof/>
              <w:szCs w:val="24"/>
            </w:rPr>
          </w:pPr>
          <w:hyperlink w:anchor="_Toc80794503" w:history="1">
            <w:r w:rsidR="00F429E5" w:rsidRPr="0060100C">
              <w:rPr>
                <w:rStyle w:val="Hyperlink"/>
                <w:rFonts w:asciiTheme="minorHAnsi" w:hAnsiTheme="minorHAnsi" w:cstheme="minorHAnsi"/>
                <w:noProof/>
                <w:szCs w:val="24"/>
              </w:rPr>
              <w:t>3.2.4</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Buy Indiana Initiative – 5 points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_Toc80794503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7E8ACA6" w14:textId="3B936673" w:rsidR="00F429E5" w:rsidRPr="0060100C" w:rsidRDefault="00BB59F2">
          <w:pPr>
            <w:pStyle w:val="TOC3"/>
            <w:rPr>
              <w:rFonts w:asciiTheme="minorHAnsi" w:eastAsiaTheme="minorEastAsia" w:hAnsiTheme="minorHAnsi" w:cstheme="minorBidi"/>
              <w:noProof/>
              <w:szCs w:val="24"/>
            </w:rPr>
          </w:pPr>
          <w:hyperlink w:anchor="_Toc80794504" w:history="1">
            <w:r w:rsidR="00F429E5" w:rsidRPr="0060100C">
              <w:rPr>
                <w:rStyle w:val="Hyperlink"/>
                <w:rFonts w:asciiTheme="minorHAnsi" w:hAnsiTheme="minorHAnsi" w:cstheme="minorHAnsi"/>
                <w:noProof/>
                <w:szCs w:val="24"/>
              </w:rPr>
              <w:t>3.2.5</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Minority Business Subcontractor Commitment – 5 points</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_Toc80794504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54341B18" w14:textId="25278E01" w:rsidR="00F429E5" w:rsidRPr="0060100C" w:rsidRDefault="00BB59F2">
          <w:pPr>
            <w:pStyle w:val="TOC3"/>
            <w:rPr>
              <w:rFonts w:asciiTheme="minorHAnsi" w:eastAsiaTheme="minorEastAsia" w:hAnsiTheme="minorHAnsi" w:cstheme="minorBidi"/>
              <w:noProof/>
              <w:szCs w:val="24"/>
            </w:rPr>
          </w:pPr>
          <w:hyperlink w:anchor="_Toc80794505" w:history="1">
            <w:r w:rsidR="00F429E5" w:rsidRPr="0060100C">
              <w:rPr>
                <w:rStyle w:val="Hyperlink"/>
                <w:rFonts w:asciiTheme="minorHAnsi" w:hAnsiTheme="minorHAnsi" w:cstheme="minorHAnsi"/>
                <w:noProof/>
                <w:szCs w:val="24"/>
              </w:rPr>
              <w:t xml:space="preserve">3.2.6 </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 xml:space="preserve">Women Business Subcontractor Commitment - 5 points </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_Toc80794505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6E0049CC" w14:textId="27F2173C" w:rsidR="00F429E5" w:rsidRPr="0060100C" w:rsidRDefault="00BB59F2">
          <w:pPr>
            <w:pStyle w:val="TOC3"/>
            <w:rPr>
              <w:rFonts w:asciiTheme="minorHAnsi" w:eastAsiaTheme="minorEastAsia" w:hAnsiTheme="minorHAnsi" w:cstheme="minorBidi"/>
              <w:noProof/>
              <w:szCs w:val="24"/>
            </w:rPr>
          </w:pPr>
          <w:hyperlink w:anchor="_Toc80794506" w:history="1">
            <w:r w:rsidR="00F429E5" w:rsidRPr="0060100C">
              <w:rPr>
                <w:rStyle w:val="Hyperlink"/>
                <w:rFonts w:asciiTheme="minorHAnsi" w:hAnsiTheme="minorHAnsi" w:cstheme="minorHAnsi"/>
                <w:noProof/>
                <w:szCs w:val="24"/>
              </w:rPr>
              <w:t>3.2.7</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 xml:space="preserve">Indiana Veteran Owned Small Business Subcontractor Commitment - 5 points </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_Toc80794506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1C1C0E66" w14:textId="593FFA44" w:rsidR="00F429E5" w:rsidRPr="0060100C" w:rsidRDefault="00BB59F2">
          <w:pPr>
            <w:pStyle w:val="TOC3"/>
            <w:rPr>
              <w:rFonts w:asciiTheme="minorHAnsi" w:eastAsiaTheme="minorEastAsia" w:hAnsiTheme="minorHAnsi" w:cstheme="minorBidi"/>
              <w:noProof/>
              <w:szCs w:val="24"/>
            </w:rPr>
          </w:pPr>
          <w:hyperlink w:anchor="_Toc80794507" w:history="1">
            <w:r w:rsidR="00F429E5" w:rsidRPr="0060100C">
              <w:rPr>
                <w:rStyle w:val="Hyperlink"/>
                <w:rFonts w:asciiTheme="minorHAnsi" w:hAnsiTheme="minorHAnsi" w:cstheme="minorHAnsi"/>
                <w:noProof/>
                <w:szCs w:val="24"/>
              </w:rPr>
              <w:t>3.2.8</w:t>
            </w:r>
            <w:r w:rsidR="00F429E5" w:rsidRPr="0060100C">
              <w:rPr>
                <w:rFonts w:asciiTheme="minorHAnsi" w:eastAsiaTheme="minorEastAsia" w:hAnsiTheme="minorHAnsi" w:cstheme="minorBidi"/>
                <w:noProof/>
                <w:szCs w:val="24"/>
              </w:rPr>
              <w:tab/>
            </w:r>
            <w:r w:rsidR="00F429E5" w:rsidRPr="0060100C">
              <w:rPr>
                <w:rStyle w:val="Hyperlink"/>
                <w:rFonts w:asciiTheme="minorHAnsi" w:hAnsiTheme="minorHAnsi" w:cstheme="minorHAnsi"/>
                <w:noProof/>
                <w:szCs w:val="24"/>
              </w:rPr>
              <w:t>Qualified State Agency Preference Scoring</w:t>
            </w:r>
            <w:r w:rsidR="00F429E5" w:rsidRPr="0060100C">
              <w:rPr>
                <w:rFonts w:asciiTheme="minorHAnsi" w:hAnsiTheme="minorHAnsi"/>
                <w:noProof/>
                <w:webHidden/>
                <w:szCs w:val="24"/>
              </w:rPr>
              <w:tab/>
            </w:r>
            <w:r w:rsidR="00F429E5" w:rsidRPr="0060100C">
              <w:rPr>
                <w:rFonts w:asciiTheme="minorHAnsi" w:hAnsiTheme="minorHAnsi"/>
                <w:noProof/>
                <w:webHidden/>
                <w:szCs w:val="24"/>
              </w:rPr>
              <w:fldChar w:fldCharType="begin"/>
            </w:r>
            <w:r w:rsidR="00F429E5" w:rsidRPr="0060100C">
              <w:rPr>
                <w:rFonts w:asciiTheme="minorHAnsi" w:hAnsiTheme="minorHAnsi"/>
                <w:noProof/>
                <w:webHidden/>
                <w:szCs w:val="24"/>
              </w:rPr>
              <w:instrText xml:space="preserve"> PAGEREF _Toc80794507 \h </w:instrText>
            </w:r>
            <w:r w:rsidR="00F429E5" w:rsidRPr="0060100C">
              <w:rPr>
                <w:rFonts w:asciiTheme="minorHAnsi" w:hAnsiTheme="minorHAnsi"/>
                <w:noProof/>
                <w:webHidden/>
                <w:szCs w:val="24"/>
              </w:rPr>
            </w:r>
            <w:r w:rsidR="00F429E5" w:rsidRPr="0060100C">
              <w:rPr>
                <w:rFonts w:asciiTheme="minorHAnsi" w:hAnsiTheme="minorHAnsi"/>
                <w:noProof/>
                <w:webHidden/>
                <w:szCs w:val="24"/>
              </w:rPr>
              <w:fldChar w:fldCharType="separate"/>
            </w:r>
            <w:r w:rsidR="00F429E5" w:rsidRPr="0060100C">
              <w:rPr>
                <w:rFonts w:asciiTheme="minorHAnsi" w:hAnsiTheme="minorHAnsi"/>
                <w:noProof/>
                <w:webHidden/>
                <w:szCs w:val="24"/>
              </w:rPr>
              <w:t>1</w:t>
            </w:r>
            <w:r w:rsidR="00F429E5" w:rsidRPr="0060100C">
              <w:rPr>
                <w:rFonts w:asciiTheme="minorHAnsi" w:hAnsiTheme="minorHAnsi"/>
                <w:noProof/>
                <w:webHidden/>
                <w:szCs w:val="24"/>
              </w:rPr>
              <w:fldChar w:fldCharType="end"/>
            </w:r>
          </w:hyperlink>
        </w:p>
        <w:p w14:paraId="4978CC1E" w14:textId="7B61191F" w:rsidR="00372FE1" w:rsidRDefault="00372FE1">
          <w:r w:rsidRPr="0060100C">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80794437"/>
      <w:r w:rsidRPr="07687D67">
        <w:rPr>
          <w:rFonts w:asciiTheme="minorHAnsi" w:hAnsiTheme="minorHAnsi" w:cstheme="minorBidi"/>
          <w:b/>
          <w:bCs/>
          <w:color w:val="auto"/>
          <w:sz w:val="24"/>
          <w:szCs w:val="24"/>
        </w:rPr>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80794438"/>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0936E6E0"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accordance with </w:t>
      </w:r>
      <w:r w:rsidR="00D43D22">
        <w:rPr>
          <w:rFonts w:asciiTheme="minorHAnsi" w:hAnsiTheme="minorHAnsi" w:cstheme="minorHAnsi"/>
          <w:szCs w:val="24"/>
        </w:rPr>
        <w:t xml:space="preserve">applicable </w:t>
      </w:r>
      <w:r w:rsidRPr="006B1296">
        <w:rPr>
          <w:rFonts w:asciiTheme="minorHAnsi" w:hAnsiTheme="minorHAnsi" w:cstheme="minorHAnsi"/>
          <w:szCs w:val="24"/>
        </w:rPr>
        <w:t xml:space="preserve">Indiana </w:t>
      </w:r>
      <w:r w:rsidR="00484903">
        <w:rPr>
          <w:rFonts w:asciiTheme="minorHAnsi" w:hAnsiTheme="minorHAnsi" w:cstheme="minorHAnsi"/>
          <w:szCs w:val="24"/>
        </w:rPr>
        <w:t>Code provisions</w:t>
      </w:r>
      <w:r w:rsidR="0081142F">
        <w:rPr>
          <w:rFonts w:asciiTheme="minorHAnsi" w:hAnsiTheme="minorHAnsi" w:cstheme="minorHAnsi"/>
          <w:szCs w:val="24"/>
        </w:rPr>
        <w:t>, Rules and Policies</w:t>
      </w:r>
      <w:r w:rsidRPr="006B1296">
        <w:rPr>
          <w:rFonts w:asciiTheme="minorHAnsi" w:hAnsiTheme="minorHAnsi" w:cstheme="minorHAnsi"/>
          <w:szCs w:val="24"/>
        </w:rPr>
        <w:t xml:space="preserve">, the Indiana Department of Administration (IDOA), acting on behalf of the </w:t>
      </w:r>
      <w:r w:rsidR="00910B5A">
        <w:rPr>
          <w:rFonts w:asciiTheme="minorHAnsi" w:hAnsiTheme="minorHAnsi" w:cstheme="minorHAnsi"/>
          <w:szCs w:val="24"/>
        </w:rPr>
        <w:t>Department of Child Services</w:t>
      </w:r>
      <w:r w:rsidR="00105FE9">
        <w:rPr>
          <w:rFonts w:asciiTheme="minorHAnsi" w:hAnsiTheme="minorHAnsi" w:cstheme="minorHAnsi"/>
          <w:szCs w:val="24"/>
        </w:rPr>
        <w:t xml:space="preserve"> (DCS)</w:t>
      </w:r>
      <w:r w:rsidRPr="006B1296">
        <w:rPr>
          <w:rFonts w:asciiTheme="minorHAnsi" w:hAnsiTheme="minorHAnsi" w:cstheme="minorHAnsi"/>
          <w:szCs w:val="24"/>
        </w:rPr>
        <w:t xml:space="preserve">, requires </w:t>
      </w:r>
      <w:r w:rsidR="00910B5A" w:rsidRPr="00105FE9">
        <w:rPr>
          <w:rFonts w:asciiTheme="minorHAnsi" w:hAnsiTheme="minorHAnsi" w:cstheme="minorHAnsi"/>
          <w:color w:val="000000" w:themeColor="text1"/>
          <w:szCs w:val="24"/>
        </w:rPr>
        <w:t>Genetic Testing Services</w:t>
      </w:r>
      <w:r w:rsidRPr="00105FE9">
        <w:rPr>
          <w:rFonts w:asciiTheme="minorHAnsi" w:hAnsiTheme="minorHAnsi" w:cstheme="minorHAnsi"/>
          <w:color w:val="000000" w:themeColor="text1"/>
          <w:szCs w:val="24"/>
        </w:rPr>
        <w:t xml:space="preserve"> </w:t>
      </w:r>
      <w:r w:rsidRPr="006B1296">
        <w:rPr>
          <w:rFonts w:asciiTheme="minorHAnsi" w:hAnsiTheme="minorHAnsi" w:cstheme="minorHAnsi"/>
          <w:szCs w:val="24"/>
        </w:rPr>
        <w:t xml:space="preserve">for the </w:t>
      </w:r>
      <w:r w:rsidR="00105FE9">
        <w:rPr>
          <w:rFonts w:asciiTheme="minorHAnsi" w:hAnsiTheme="minorHAnsi" w:cstheme="minorHAnsi"/>
          <w:szCs w:val="24"/>
        </w:rPr>
        <w:t>Child Support Division (CBD)</w:t>
      </w:r>
      <w:r w:rsidRPr="006B1296">
        <w:rPr>
          <w:rFonts w:asciiTheme="minorHAnsi" w:hAnsiTheme="minorHAnsi" w:cstheme="minorHAnsi"/>
          <w:szCs w:val="24"/>
        </w:rPr>
        <w:t xml:space="preserve">. It is the intent of IDOA to solicit responses to this </w:t>
      </w:r>
      <w:r w:rsidR="00420DEE">
        <w:rPr>
          <w:rFonts w:asciiTheme="minorHAnsi" w:hAnsiTheme="minorHAnsi" w:cstheme="minorHAnsi"/>
          <w:szCs w:val="24"/>
        </w:rPr>
        <w:t>solicitation</w:t>
      </w:r>
      <w:r w:rsidRPr="006B1296">
        <w:rPr>
          <w:rFonts w:asciiTheme="minorHAnsi" w:hAnsiTheme="minorHAnsi" w:cstheme="minorHAnsi"/>
          <w:szCs w:val="24"/>
        </w:rPr>
        <w:t xml:space="preserve"> in accordance with the statement of work, proposal preparation section, and specifications contained in this document.  This </w:t>
      </w:r>
      <w:r w:rsidR="005874CE">
        <w:rPr>
          <w:rFonts w:asciiTheme="minorHAnsi" w:hAnsiTheme="minorHAnsi" w:cstheme="minorHAnsi"/>
          <w:szCs w:val="24"/>
        </w:rPr>
        <w:t xml:space="preserve">solicitation </w:t>
      </w:r>
      <w:r w:rsidRPr="006B1296">
        <w:rPr>
          <w:rFonts w:asciiTheme="minorHAnsi" w:hAnsiTheme="minorHAnsi" w:cstheme="minorHAnsi"/>
          <w:szCs w:val="24"/>
        </w:rPr>
        <w:t xml:space="preserve">is being posted to the IDOA </w:t>
      </w:r>
      <w:r w:rsidR="008E1EBA">
        <w:rPr>
          <w:rFonts w:asciiTheme="minorHAnsi" w:hAnsiTheme="minorHAnsi" w:cstheme="minorHAnsi"/>
          <w:szCs w:val="24"/>
        </w:rPr>
        <w:t xml:space="preserve">Bidding Opportunities </w:t>
      </w:r>
      <w:r w:rsidRPr="006B1296">
        <w:rPr>
          <w:rFonts w:asciiTheme="minorHAnsi" w:hAnsiTheme="minorHAnsi" w:cstheme="minorHAnsi"/>
          <w:szCs w:val="24"/>
        </w:rPr>
        <w:t>website</w:t>
      </w:r>
      <w:r w:rsidR="00475F6E" w:rsidRPr="006B1296">
        <w:rPr>
          <w:rFonts w:asciiTheme="minorHAnsi" w:hAnsiTheme="minorHAnsi" w:cstheme="minorHAnsi"/>
          <w:szCs w:val="24"/>
        </w:rPr>
        <w:t xml:space="preserve">, </w:t>
      </w:r>
      <w:r w:rsidR="006C318C">
        <w:rPr>
          <w:rFonts w:asciiTheme="minorHAnsi" w:hAnsiTheme="minorHAnsi" w:cstheme="minorHAnsi"/>
          <w:szCs w:val="24"/>
        </w:rPr>
        <w:t xml:space="preserve">at </w:t>
      </w:r>
      <w:hyperlink r:id="rId13" w:history="1">
        <w:r w:rsidR="002211D2" w:rsidRPr="00B73A1A">
          <w:rPr>
            <w:rStyle w:val="Hyperlink"/>
            <w:rFonts w:asciiTheme="minorHAnsi" w:hAnsiTheme="minorHAnsi" w:cstheme="minorHAnsi"/>
            <w:szCs w:val="24"/>
          </w:rPr>
          <w:t>https://www.in.gov/idoa/procurement/current-business-opportunities/</w:t>
        </w:r>
      </w:hyperlink>
      <w:r w:rsidR="002211D2">
        <w:rPr>
          <w:rFonts w:asciiTheme="minorHAnsi" w:hAnsiTheme="minorHAnsi" w:cstheme="minorHAnsi"/>
          <w:szCs w:val="24"/>
        </w:rPr>
        <w:t xml:space="preserve"> </w:t>
      </w:r>
      <w:r w:rsidRPr="006B1296">
        <w:rPr>
          <w:rFonts w:asciiTheme="minorHAnsi" w:hAnsiTheme="minorHAnsi" w:cstheme="minorHAnsi"/>
          <w:szCs w:val="24"/>
        </w:rPr>
        <w:t xml:space="preserve">for downloading. Neither this </w:t>
      </w:r>
      <w:r w:rsidR="005874CE">
        <w:rPr>
          <w:rFonts w:asciiTheme="minorHAnsi" w:hAnsiTheme="minorHAnsi" w:cstheme="minorHAnsi"/>
          <w:szCs w:val="24"/>
        </w:rPr>
        <w:t xml:space="preserve">solicitation </w:t>
      </w:r>
      <w:r w:rsidRPr="006B1296">
        <w:rPr>
          <w:rFonts w:asciiTheme="minorHAnsi" w:hAnsiTheme="minorHAnsi" w:cstheme="minorHAnsi"/>
          <w:szCs w:val="24"/>
        </w:rPr>
        <w:t xml:space="preserve">nor any response (proposal) submitted hereto are to be construed as a legal offer.  </w:t>
      </w:r>
    </w:p>
    <w:p w14:paraId="0784836A" w14:textId="77777777" w:rsidR="00A1268D" w:rsidRPr="006B1296" w:rsidRDefault="00B136D9" w:rsidP="00A1268D">
      <w:pPr>
        <w:pStyle w:val="Heading2"/>
        <w:spacing w:before="0"/>
        <w:rPr>
          <w:rFonts w:asciiTheme="minorHAnsi" w:hAnsiTheme="minorHAnsi" w:cstheme="minorHAnsi"/>
          <w:color w:val="auto"/>
          <w:sz w:val="24"/>
          <w:szCs w:val="24"/>
        </w:rPr>
      </w:pPr>
      <w:r w:rsidRPr="006B1296">
        <w:rPr>
          <w:rFonts w:asciiTheme="minorHAnsi" w:hAnsiTheme="minorHAnsi" w:cstheme="minorHAnsi"/>
          <w:szCs w:val="24"/>
        </w:rPr>
        <w:lastRenderedPageBreak/>
        <w:t xml:space="preserve"> </w:t>
      </w:r>
      <w:r w:rsidR="00A1268D" w:rsidRPr="009B6DDA">
        <w:rPr>
          <w:rFonts w:asciiTheme="minorHAnsi" w:hAnsiTheme="minorHAnsi" w:cstheme="minorHAnsi"/>
          <w:b/>
          <w:bCs/>
          <w:color w:val="auto"/>
          <w:sz w:val="24"/>
          <w:szCs w:val="24"/>
        </w:rPr>
        <w:t>Definitions and Abbreviations</w:t>
      </w:r>
    </w:p>
    <w:p w14:paraId="01B22DE3" w14:textId="77777777" w:rsidR="00A1268D" w:rsidRPr="006B1296" w:rsidRDefault="00A1268D" w:rsidP="00A1268D">
      <w:pPr>
        <w:widowControl/>
        <w:rPr>
          <w:rFonts w:asciiTheme="minorHAnsi" w:hAnsiTheme="minorHAnsi" w:cstheme="minorHAnsi"/>
          <w:szCs w:val="24"/>
        </w:rPr>
      </w:pPr>
    </w:p>
    <w:p w14:paraId="2B970FAB" w14:textId="77777777" w:rsidR="00A1268D" w:rsidRPr="006B1296" w:rsidRDefault="00A1268D" w:rsidP="00A1268D">
      <w:pPr>
        <w:widowControl/>
        <w:rPr>
          <w:rFonts w:asciiTheme="minorHAnsi" w:hAnsiTheme="minorHAnsi" w:cstheme="minorHAnsi"/>
          <w:szCs w:val="24"/>
        </w:rPr>
      </w:pPr>
      <w:r w:rsidRPr="006B1296">
        <w:rPr>
          <w:rFonts w:asciiTheme="minorHAnsi" w:hAnsiTheme="minorHAnsi" w:cstheme="minorHAnsi"/>
          <w:szCs w:val="24"/>
        </w:rPr>
        <w:t xml:space="preserve">Following are explanations of terms and abbreviations appearing throughout this </w:t>
      </w:r>
      <w:r>
        <w:rPr>
          <w:rFonts w:asciiTheme="minorHAnsi" w:hAnsiTheme="minorHAnsi" w:cstheme="minorHAnsi"/>
          <w:szCs w:val="24"/>
        </w:rPr>
        <w:t>solicitation</w:t>
      </w:r>
      <w:r w:rsidRPr="006B1296">
        <w:rPr>
          <w:rFonts w:asciiTheme="minorHAnsi" w:hAnsiTheme="minorHAnsi" w:cstheme="minorHAnsi"/>
          <w:szCs w:val="24"/>
        </w:rPr>
        <w:t xml:space="preserve"> Other special terms may be used in the </w:t>
      </w:r>
      <w:r>
        <w:rPr>
          <w:rFonts w:asciiTheme="minorHAnsi" w:hAnsiTheme="minorHAnsi" w:cstheme="minorHAnsi"/>
          <w:szCs w:val="24"/>
        </w:rPr>
        <w:t>solicitation,</w:t>
      </w:r>
      <w:r w:rsidRPr="006B1296">
        <w:rPr>
          <w:rFonts w:asciiTheme="minorHAnsi" w:hAnsiTheme="minorHAnsi" w:cstheme="minorHAnsi"/>
          <w:szCs w:val="24"/>
        </w:rPr>
        <w:t xml:space="preserve"> but they are more localized and defined where they appear, rather than in the following list. </w:t>
      </w:r>
    </w:p>
    <w:p w14:paraId="5D40E16C" w14:textId="77777777" w:rsidR="00A1268D" w:rsidRPr="006B1296" w:rsidRDefault="00A1268D" w:rsidP="00A1268D">
      <w:pPr>
        <w:widowControl/>
        <w:rPr>
          <w:rFonts w:asciiTheme="minorHAnsi" w:hAnsiTheme="minorHAnsi" w:cstheme="minorHAnsi"/>
          <w:szCs w:val="24"/>
        </w:rPr>
      </w:pPr>
    </w:p>
    <w:tbl>
      <w:tblPr>
        <w:tblW w:w="9360" w:type="dxa"/>
        <w:tblInd w:w="108" w:type="dxa"/>
        <w:tblLook w:val="04A0" w:firstRow="1" w:lastRow="0" w:firstColumn="1" w:lastColumn="0" w:noHBand="0" w:noVBand="1"/>
      </w:tblPr>
      <w:tblGrid>
        <w:gridCol w:w="2581"/>
        <w:gridCol w:w="235"/>
        <w:gridCol w:w="6544"/>
      </w:tblGrid>
      <w:tr w:rsidR="00A1268D" w:rsidRPr="006B1296" w14:paraId="03E5126E" w14:textId="77777777" w:rsidTr="00442A5A">
        <w:trPr>
          <w:trHeight w:val="1053"/>
        </w:trPr>
        <w:tc>
          <w:tcPr>
            <w:tcW w:w="2581" w:type="dxa"/>
            <w:shd w:val="clear" w:color="auto" w:fill="auto"/>
            <w:hideMark/>
          </w:tcPr>
          <w:p w14:paraId="1D14D5F6" w14:textId="77777777" w:rsidR="00A1268D" w:rsidRDefault="00A1268D" w:rsidP="00442A5A">
            <w:pPr>
              <w:widowControl/>
              <w:rPr>
                <w:rFonts w:asciiTheme="minorHAnsi" w:hAnsiTheme="minorHAnsi" w:cstheme="minorHAnsi"/>
                <w:color w:val="000000"/>
                <w:szCs w:val="24"/>
              </w:rPr>
            </w:pPr>
          </w:p>
          <w:p w14:paraId="4360FD28" w14:textId="77777777" w:rsidR="00A1268D" w:rsidRDefault="00A1268D" w:rsidP="00442A5A">
            <w:pPr>
              <w:widowControl/>
              <w:rPr>
                <w:rFonts w:asciiTheme="minorHAnsi" w:hAnsiTheme="minorHAnsi" w:cstheme="minorHAnsi"/>
                <w:color w:val="000000"/>
                <w:szCs w:val="24"/>
              </w:rPr>
            </w:pPr>
            <w:r>
              <w:rPr>
                <w:rFonts w:asciiTheme="minorHAnsi" w:hAnsiTheme="minorHAnsi" w:cstheme="minorHAnsi"/>
                <w:color w:val="000000"/>
                <w:szCs w:val="24"/>
              </w:rPr>
              <w:t>AABB</w:t>
            </w:r>
          </w:p>
          <w:p w14:paraId="7ADCC99C" w14:textId="77777777" w:rsidR="00A1268D" w:rsidRDefault="00A1268D" w:rsidP="00442A5A">
            <w:pPr>
              <w:widowControl/>
              <w:rPr>
                <w:rFonts w:asciiTheme="minorHAnsi" w:hAnsiTheme="minorHAnsi" w:cstheme="minorHAnsi"/>
                <w:color w:val="000000"/>
                <w:szCs w:val="24"/>
              </w:rPr>
            </w:pPr>
          </w:p>
          <w:p w14:paraId="032F5CF6"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Award Recommendation</w:t>
            </w:r>
          </w:p>
          <w:p w14:paraId="4B0E0370" w14:textId="77777777" w:rsidR="00A1268D" w:rsidRPr="006B1296" w:rsidRDefault="00A1268D" w:rsidP="00442A5A">
            <w:pPr>
              <w:widowControl/>
              <w:rPr>
                <w:rFonts w:asciiTheme="minorHAnsi" w:hAnsiTheme="minorHAnsi" w:cstheme="minorHAnsi"/>
                <w:color w:val="000000"/>
                <w:szCs w:val="24"/>
              </w:rPr>
            </w:pPr>
          </w:p>
          <w:p w14:paraId="73A6B0C2" w14:textId="77777777" w:rsidR="00A1268D" w:rsidRPr="006B1296" w:rsidRDefault="00A1268D" w:rsidP="00442A5A">
            <w:pPr>
              <w:widowControl/>
              <w:rPr>
                <w:rFonts w:asciiTheme="minorHAnsi" w:hAnsiTheme="minorHAnsi" w:cstheme="minorHAnsi"/>
                <w:color w:val="000000"/>
                <w:szCs w:val="24"/>
              </w:rPr>
            </w:pPr>
          </w:p>
          <w:p w14:paraId="5CD807D9"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66B1F5F5" w14:textId="77777777" w:rsidR="00A1268D" w:rsidRPr="006B1296" w:rsidRDefault="00A1268D" w:rsidP="00442A5A">
            <w:pPr>
              <w:widowControl/>
              <w:rPr>
                <w:rFonts w:asciiTheme="minorHAnsi" w:hAnsiTheme="minorHAnsi" w:cstheme="minorHAnsi"/>
                <w:color w:val="000000"/>
                <w:szCs w:val="24"/>
              </w:rPr>
            </w:pPr>
          </w:p>
          <w:p w14:paraId="5435A7F2" w14:textId="77777777" w:rsidR="00A1268D" w:rsidRPr="006B1296" w:rsidRDefault="00A1268D" w:rsidP="00442A5A">
            <w:pPr>
              <w:widowControl/>
              <w:rPr>
                <w:rFonts w:asciiTheme="minorHAnsi" w:hAnsiTheme="minorHAnsi" w:cstheme="minorHAnsi"/>
                <w:color w:val="000000"/>
                <w:szCs w:val="24"/>
              </w:rPr>
            </w:pPr>
          </w:p>
        </w:tc>
        <w:tc>
          <w:tcPr>
            <w:tcW w:w="235" w:type="dxa"/>
            <w:shd w:val="clear" w:color="auto" w:fill="auto"/>
            <w:hideMark/>
          </w:tcPr>
          <w:p w14:paraId="2978D6FE"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1BDC8D37" w14:textId="77777777" w:rsidR="00A1268D" w:rsidRDefault="00A1268D" w:rsidP="00442A5A">
            <w:pPr>
              <w:widowControl/>
              <w:rPr>
                <w:rFonts w:asciiTheme="minorHAnsi" w:hAnsiTheme="minorHAnsi" w:cstheme="minorHAnsi"/>
                <w:color w:val="000000"/>
                <w:szCs w:val="24"/>
              </w:rPr>
            </w:pPr>
          </w:p>
          <w:p w14:paraId="772240A2" w14:textId="77777777" w:rsidR="00A1268D" w:rsidRDefault="00A1268D" w:rsidP="00442A5A">
            <w:pPr>
              <w:widowControl/>
              <w:rPr>
                <w:rFonts w:asciiTheme="minorHAnsi" w:hAnsiTheme="minorHAnsi" w:cstheme="minorHAnsi"/>
                <w:color w:val="000000"/>
                <w:szCs w:val="24"/>
              </w:rPr>
            </w:pPr>
            <w:r>
              <w:rPr>
                <w:rFonts w:asciiTheme="minorHAnsi" w:hAnsiTheme="minorHAnsi" w:cstheme="minorHAnsi"/>
                <w:color w:val="000000"/>
                <w:szCs w:val="24"/>
              </w:rPr>
              <w:t>American Association of Blood Banks</w:t>
            </w:r>
          </w:p>
          <w:p w14:paraId="781675E4" w14:textId="77777777" w:rsidR="00A1268D" w:rsidRDefault="00A1268D" w:rsidP="00442A5A">
            <w:pPr>
              <w:widowControl/>
              <w:rPr>
                <w:rFonts w:asciiTheme="minorHAnsi" w:hAnsiTheme="minorHAnsi" w:cstheme="minorHAnsi"/>
                <w:color w:val="000000"/>
                <w:szCs w:val="24"/>
              </w:rPr>
            </w:pPr>
          </w:p>
          <w:p w14:paraId="10B5B387"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 typically in letter format, of the solicitation and suggestion on respondent selected for the purposes of beginning contract negotiations.</w:t>
            </w:r>
          </w:p>
          <w:p w14:paraId="25B4F3B9" w14:textId="77777777" w:rsidR="00A1268D" w:rsidRPr="006B1296" w:rsidRDefault="00A1268D" w:rsidP="00442A5A">
            <w:pPr>
              <w:widowControl/>
              <w:rPr>
                <w:rFonts w:asciiTheme="minorHAnsi" w:hAnsiTheme="minorHAnsi" w:cstheme="minorHAnsi"/>
                <w:color w:val="000000"/>
                <w:szCs w:val="24"/>
              </w:rPr>
            </w:pPr>
          </w:p>
          <w:p w14:paraId="29F6C418"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 is an opportunity for short-listed respondents to propose an improved cost for final score consideration.</w:t>
            </w:r>
          </w:p>
          <w:p w14:paraId="7ACD95EC" w14:textId="77777777" w:rsidR="00A1268D" w:rsidRPr="006B1296" w:rsidRDefault="00A1268D" w:rsidP="00442A5A">
            <w:pPr>
              <w:widowControl/>
              <w:rPr>
                <w:rFonts w:asciiTheme="minorHAnsi" w:hAnsiTheme="minorHAnsi" w:cstheme="minorHAnsi"/>
                <w:color w:val="000000"/>
                <w:szCs w:val="24"/>
              </w:rPr>
            </w:pPr>
          </w:p>
          <w:p w14:paraId="3BFD6A55"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0188D9ED" w14:textId="77777777" w:rsidTr="00442A5A">
        <w:trPr>
          <w:trHeight w:val="300"/>
        </w:trPr>
        <w:tc>
          <w:tcPr>
            <w:tcW w:w="2581" w:type="dxa"/>
            <w:shd w:val="clear" w:color="auto" w:fill="auto"/>
          </w:tcPr>
          <w:p w14:paraId="0600A762"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235" w:type="dxa"/>
            <w:shd w:val="clear" w:color="auto" w:fill="auto"/>
          </w:tcPr>
          <w:p w14:paraId="62220E86"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tcPr>
          <w:p w14:paraId="4F942629"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A1268D" w:rsidRPr="006B1296" w14:paraId="6F5D2216" w14:textId="77777777" w:rsidTr="00442A5A">
        <w:trPr>
          <w:trHeight w:val="300"/>
        </w:trPr>
        <w:tc>
          <w:tcPr>
            <w:tcW w:w="2581" w:type="dxa"/>
            <w:shd w:val="clear" w:color="auto" w:fill="auto"/>
            <w:hideMark/>
          </w:tcPr>
          <w:p w14:paraId="7A1D0334" w14:textId="77777777" w:rsidR="00A1268D" w:rsidRDefault="00A1268D" w:rsidP="00442A5A">
            <w:pPr>
              <w:widowControl/>
              <w:rPr>
                <w:rFonts w:asciiTheme="minorHAnsi" w:hAnsiTheme="minorHAnsi" w:cstheme="minorHAnsi"/>
                <w:color w:val="000000"/>
                <w:szCs w:val="24"/>
              </w:rPr>
            </w:pPr>
          </w:p>
          <w:p w14:paraId="4610E53E" w14:textId="77777777" w:rsidR="00A1268D" w:rsidRDefault="00A1268D" w:rsidP="00442A5A">
            <w:pPr>
              <w:widowControl/>
              <w:rPr>
                <w:rFonts w:asciiTheme="minorHAnsi" w:hAnsiTheme="minorHAnsi" w:cstheme="minorHAnsi"/>
                <w:color w:val="000000"/>
                <w:szCs w:val="24"/>
              </w:rPr>
            </w:pPr>
            <w:r>
              <w:rPr>
                <w:rFonts w:asciiTheme="minorHAnsi" w:hAnsiTheme="minorHAnsi" w:cstheme="minorHAnsi"/>
                <w:color w:val="000000"/>
                <w:szCs w:val="24"/>
              </w:rPr>
              <w:t>County Draw</w:t>
            </w:r>
          </w:p>
          <w:p w14:paraId="11374A93" w14:textId="77777777" w:rsidR="00A1268D" w:rsidRDefault="00A1268D" w:rsidP="00442A5A">
            <w:pPr>
              <w:widowControl/>
              <w:rPr>
                <w:rFonts w:asciiTheme="minorHAnsi" w:hAnsiTheme="minorHAnsi" w:cstheme="minorHAnsi"/>
                <w:color w:val="000000"/>
                <w:szCs w:val="24"/>
              </w:rPr>
            </w:pPr>
          </w:p>
          <w:p w14:paraId="1134B515" w14:textId="77777777" w:rsidR="00A1268D" w:rsidRDefault="00A1268D" w:rsidP="00442A5A">
            <w:pPr>
              <w:widowControl/>
              <w:rPr>
                <w:rFonts w:asciiTheme="minorHAnsi" w:hAnsiTheme="minorHAnsi" w:cstheme="minorHAnsi"/>
                <w:color w:val="000000"/>
                <w:szCs w:val="24"/>
              </w:rPr>
            </w:pPr>
          </w:p>
          <w:p w14:paraId="2E13ABA4" w14:textId="77777777" w:rsidR="00A1268D" w:rsidRDefault="00A1268D" w:rsidP="00442A5A">
            <w:pPr>
              <w:widowControl/>
              <w:rPr>
                <w:rFonts w:asciiTheme="minorHAnsi" w:hAnsiTheme="minorHAnsi" w:cstheme="minorHAnsi"/>
                <w:color w:val="000000"/>
                <w:szCs w:val="24"/>
              </w:rPr>
            </w:pPr>
          </w:p>
          <w:p w14:paraId="43AC7138" w14:textId="77777777" w:rsidR="00A1268D" w:rsidRPr="00CA5EF1" w:rsidRDefault="00A1268D" w:rsidP="00442A5A">
            <w:pPr>
              <w:rPr>
                <w:rFonts w:asciiTheme="minorHAnsi" w:hAnsiTheme="minorHAnsi" w:cstheme="minorHAnsi"/>
                <w:szCs w:val="24"/>
              </w:rPr>
            </w:pPr>
          </w:p>
          <w:p w14:paraId="4980457D" w14:textId="77777777" w:rsidR="00A1268D" w:rsidRPr="00CA5EF1" w:rsidRDefault="00A1268D" w:rsidP="00442A5A">
            <w:pPr>
              <w:rPr>
                <w:rFonts w:asciiTheme="minorHAnsi" w:hAnsiTheme="minorHAnsi" w:cstheme="minorHAnsi"/>
                <w:szCs w:val="24"/>
              </w:rPr>
            </w:pPr>
          </w:p>
          <w:p w14:paraId="58F6A593" w14:textId="77777777" w:rsidR="00A1268D" w:rsidRDefault="00A1268D" w:rsidP="00442A5A">
            <w:pPr>
              <w:rPr>
                <w:rFonts w:asciiTheme="minorHAnsi" w:hAnsiTheme="minorHAnsi" w:cstheme="minorHAnsi"/>
                <w:color w:val="000000"/>
                <w:szCs w:val="24"/>
              </w:rPr>
            </w:pPr>
            <w:r>
              <w:rPr>
                <w:rFonts w:asciiTheme="minorHAnsi" w:hAnsiTheme="minorHAnsi" w:cstheme="minorHAnsi"/>
                <w:color w:val="000000"/>
                <w:szCs w:val="24"/>
              </w:rPr>
              <w:t>Draw</w:t>
            </w:r>
          </w:p>
          <w:p w14:paraId="093AD817" w14:textId="77777777" w:rsidR="00A1268D" w:rsidRDefault="00A1268D" w:rsidP="00442A5A">
            <w:pPr>
              <w:rPr>
                <w:rFonts w:asciiTheme="minorHAnsi" w:hAnsiTheme="minorHAnsi" w:cstheme="minorHAnsi"/>
                <w:szCs w:val="24"/>
              </w:rPr>
            </w:pPr>
          </w:p>
          <w:p w14:paraId="31809C1C" w14:textId="77777777" w:rsidR="00A1268D" w:rsidRPr="00DF70E0" w:rsidRDefault="00A1268D" w:rsidP="00442A5A">
            <w:pPr>
              <w:rPr>
                <w:rFonts w:asciiTheme="minorHAnsi" w:hAnsiTheme="minorHAnsi" w:cstheme="minorHAnsi"/>
                <w:szCs w:val="24"/>
              </w:rPr>
            </w:pPr>
          </w:p>
          <w:p w14:paraId="2DF1A907" w14:textId="77777777" w:rsidR="00A1268D" w:rsidRPr="00DF70E0" w:rsidRDefault="00A1268D" w:rsidP="00442A5A">
            <w:pPr>
              <w:rPr>
                <w:rFonts w:asciiTheme="minorHAnsi" w:hAnsiTheme="minorHAnsi" w:cstheme="minorHAnsi"/>
                <w:szCs w:val="24"/>
              </w:rPr>
            </w:pPr>
          </w:p>
          <w:p w14:paraId="2AEE36A1" w14:textId="77777777" w:rsidR="00A1268D" w:rsidRDefault="00A1268D" w:rsidP="00442A5A">
            <w:pPr>
              <w:rPr>
                <w:rFonts w:asciiTheme="minorHAnsi" w:hAnsiTheme="minorHAnsi" w:cstheme="minorHAnsi"/>
                <w:szCs w:val="24"/>
              </w:rPr>
            </w:pPr>
            <w:r>
              <w:rPr>
                <w:rFonts w:asciiTheme="minorHAnsi" w:hAnsiTheme="minorHAnsi" w:cstheme="minorHAnsi"/>
                <w:szCs w:val="24"/>
              </w:rPr>
              <w:t>Fatherless Draw</w:t>
            </w:r>
          </w:p>
          <w:p w14:paraId="0FB2841A" w14:textId="77777777" w:rsidR="00A1268D" w:rsidRPr="00DF70E0" w:rsidRDefault="00A1268D" w:rsidP="00442A5A">
            <w:pPr>
              <w:rPr>
                <w:rFonts w:asciiTheme="minorHAnsi" w:hAnsiTheme="minorHAnsi" w:cstheme="minorHAnsi"/>
                <w:szCs w:val="24"/>
              </w:rPr>
            </w:pPr>
          </w:p>
        </w:tc>
        <w:tc>
          <w:tcPr>
            <w:tcW w:w="235" w:type="dxa"/>
            <w:shd w:val="clear" w:color="auto" w:fill="auto"/>
            <w:hideMark/>
          </w:tcPr>
          <w:p w14:paraId="4E82831B"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7FEC7C58" w14:textId="77777777" w:rsidR="00A1268D" w:rsidRDefault="00A1268D" w:rsidP="00442A5A">
            <w:pPr>
              <w:widowControl/>
              <w:rPr>
                <w:rFonts w:asciiTheme="minorHAnsi" w:hAnsiTheme="minorHAnsi" w:cstheme="minorHAnsi"/>
                <w:color w:val="000000"/>
                <w:szCs w:val="24"/>
              </w:rPr>
            </w:pPr>
          </w:p>
          <w:p w14:paraId="2E6B3E7F" w14:textId="77777777" w:rsidR="00A1268D" w:rsidRDefault="00A1268D" w:rsidP="00442A5A">
            <w:pPr>
              <w:rPr>
                <w:rFonts w:asciiTheme="minorHAnsi" w:hAnsiTheme="minorHAnsi" w:cstheme="minorHAnsi"/>
                <w:color w:val="000000"/>
                <w:szCs w:val="24"/>
              </w:rPr>
            </w:pPr>
            <w:r w:rsidRPr="00CA5EF1">
              <w:rPr>
                <w:rFonts w:asciiTheme="minorHAnsi" w:hAnsiTheme="minorHAnsi" w:cstheme="minorHAnsi"/>
                <w:color w:val="000000"/>
                <w:szCs w:val="24"/>
              </w:rPr>
              <w:t>When the genetic test draw is conducted by an employee of the county Prosecutor’s Office either as part of their regular county duties without any payment from the vendor, or if permitted by the county Prosecutor, conducted for payment from the vendor in addition to their compensation from the county.</w:t>
            </w:r>
          </w:p>
          <w:p w14:paraId="634951CC" w14:textId="77777777" w:rsidR="00A1268D" w:rsidRDefault="00A1268D" w:rsidP="00442A5A">
            <w:pPr>
              <w:rPr>
                <w:rFonts w:asciiTheme="minorHAnsi" w:hAnsiTheme="minorHAnsi" w:cstheme="minorHAnsi"/>
                <w:color w:val="000000"/>
                <w:szCs w:val="24"/>
              </w:rPr>
            </w:pPr>
          </w:p>
          <w:p w14:paraId="0ED3D9C7" w14:textId="77777777" w:rsidR="00A1268D" w:rsidRDefault="00A1268D" w:rsidP="00442A5A">
            <w:pPr>
              <w:rPr>
                <w:rFonts w:asciiTheme="minorHAnsi" w:hAnsiTheme="minorHAnsi" w:cstheme="minorHAnsi"/>
                <w:color w:val="000000"/>
                <w:szCs w:val="24"/>
              </w:rPr>
            </w:pPr>
            <w:r w:rsidRPr="001D3F61">
              <w:rPr>
                <w:rFonts w:asciiTheme="minorHAnsi" w:hAnsiTheme="minorHAnsi" w:cstheme="minorHAnsi"/>
                <w:color w:val="000000"/>
                <w:szCs w:val="24"/>
              </w:rPr>
              <w:t>The genetic sample or act of collecting from a participant to be tested. A trio refers to the collection of 3 participants such as the mother, alleged or biological father, and child.</w:t>
            </w:r>
          </w:p>
          <w:p w14:paraId="70565286" w14:textId="77777777" w:rsidR="00A1268D" w:rsidRDefault="00A1268D" w:rsidP="00442A5A">
            <w:pPr>
              <w:rPr>
                <w:rFonts w:asciiTheme="minorHAnsi" w:hAnsiTheme="minorHAnsi" w:cstheme="minorHAnsi"/>
                <w:color w:val="000000"/>
                <w:szCs w:val="24"/>
              </w:rPr>
            </w:pPr>
          </w:p>
          <w:p w14:paraId="3AA8D777" w14:textId="77777777" w:rsidR="00A1268D" w:rsidRDefault="00A1268D" w:rsidP="00442A5A">
            <w:pPr>
              <w:rPr>
                <w:rFonts w:asciiTheme="minorHAnsi" w:hAnsiTheme="minorHAnsi" w:cstheme="minorHAnsi"/>
                <w:color w:val="000000"/>
                <w:szCs w:val="24"/>
              </w:rPr>
            </w:pPr>
            <w:r w:rsidRPr="00281E89">
              <w:rPr>
                <w:rFonts w:asciiTheme="minorHAnsi" w:hAnsiTheme="minorHAnsi" w:cstheme="minorHAnsi"/>
                <w:color w:val="000000"/>
                <w:szCs w:val="24"/>
              </w:rPr>
              <w:t>Is when the genetic test in which the alleged father is unavailable to provide a sample. This may occur when the father is deceased or otherwise unavailable, for example, when the child is in the custody of the State or in the custody of a relative or in instances of domestic violence when it would be inappropriate to test the father.</w:t>
            </w:r>
          </w:p>
          <w:p w14:paraId="7A5EC293" w14:textId="77777777" w:rsidR="00A1268D" w:rsidRDefault="00A1268D" w:rsidP="00442A5A">
            <w:pPr>
              <w:rPr>
                <w:rFonts w:asciiTheme="minorHAnsi" w:hAnsiTheme="minorHAnsi" w:cstheme="minorHAnsi"/>
                <w:color w:val="000000"/>
                <w:szCs w:val="24"/>
              </w:rPr>
            </w:pPr>
          </w:p>
          <w:p w14:paraId="205B7325" w14:textId="77777777" w:rsidR="00A1268D" w:rsidRPr="00CA5EF1" w:rsidRDefault="00A1268D" w:rsidP="00442A5A">
            <w:pPr>
              <w:rPr>
                <w:rFonts w:asciiTheme="minorHAnsi" w:hAnsiTheme="minorHAnsi" w:cstheme="minorHAnsi"/>
                <w:szCs w:val="24"/>
              </w:rPr>
            </w:pPr>
          </w:p>
        </w:tc>
      </w:tr>
      <w:tr w:rsidR="00A1268D" w:rsidRPr="006B1296" w14:paraId="67DD32D8" w14:textId="77777777" w:rsidTr="00442A5A">
        <w:trPr>
          <w:trHeight w:val="1020"/>
        </w:trPr>
        <w:tc>
          <w:tcPr>
            <w:tcW w:w="2581" w:type="dxa"/>
            <w:shd w:val="clear" w:color="auto" w:fill="auto"/>
            <w:hideMark/>
          </w:tcPr>
          <w:p w14:paraId="62F1A96A"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p w14:paraId="6BFD386C" w14:textId="77777777" w:rsidR="00A1268D" w:rsidRPr="007341AA" w:rsidRDefault="00A1268D" w:rsidP="00442A5A">
            <w:pPr>
              <w:rPr>
                <w:rFonts w:asciiTheme="minorHAnsi" w:hAnsiTheme="minorHAnsi" w:cstheme="minorHAnsi"/>
                <w:szCs w:val="24"/>
              </w:rPr>
            </w:pPr>
          </w:p>
          <w:p w14:paraId="6C6A7D2B" w14:textId="77777777" w:rsidR="00A1268D" w:rsidRPr="007341AA" w:rsidRDefault="00A1268D" w:rsidP="00442A5A">
            <w:pPr>
              <w:rPr>
                <w:rFonts w:asciiTheme="minorHAnsi" w:hAnsiTheme="minorHAnsi" w:cstheme="minorHAnsi"/>
                <w:szCs w:val="24"/>
              </w:rPr>
            </w:pPr>
          </w:p>
          <w:p w14:paraId="4C50D73A" w14:textId="77777777" w:rsidR="00A1268D" w:rsidRPr="007341AA" w:rsidRDefault="00A1268D" w:rsidP="00442A5A">
            <w:pPr>
              <w:rPr>
                <w:rFonts w:asciiTheme="minorHAnsi" w:hAnsiTheme="minorHAnsi" w:cstheme="minorHAnsi"/>
                <w:szCs w:val="24"/>
              </w:rPr>
            </w:pPr>
          </w:p>
          <w:p w14:paraId="545DA89B" w14:textId="77777777" w:rsidR="00A1268D" w:rsidRPr="007341AA" w:rsidRDefault="00A1268D" w:rsidP="00442A5A">
            <w:pPr>
              <w:rPr>
                <w:rFonts w:asciiTheme="minorHAnsi" w:hAnsiTheme="minorHAnsi" w:cstheme="minorHAnsi"/>
                <w:szCs w:val="24"/>
              </w:rPr>
            </w:pPr>
          </w:p>
          <w:p w14:paraId="281A28AA" w14:textId="77777777" w:rsidR="00A1268D" w:rsidRDefault="00A1268D" w:rsidP="00442A5A">
            <w:pPr>
              <w:rPr>
                <w:rFonts w:asciiTheme="minorHAnsi" w:hAnsiTheme="minorHAnsi" w:cstheme="minorHAnsi"/>
                <w:color w:val="000000"/>
                <w:szCs w:val="24"/>
              </w:rPr>
            </w:pPr>
          </w:p>
          <w:p w14:paraId="0E96B9E2" w14:textId="77777777" w:rsidR="00A1268D" w:rsidRDefault="00A1268D" w:rsidP="00442A5A">
            <w:pPr>
              <w:rPr>
                <w:rFonts w:asciiTheme="minorHAnsi" w:hAnsiTheme="minorHAnsi" w:cstheme="minorHAnsi"/>
                <w:color w:val="000000"/>
                <w:szCs w:val="24"/>
              </w:rPr>
            </w:pPr>
            <w:r>
              <w:rPr>
                <w:rFonts w:asciiTheme="minorHAnsi" w:hAnsiTheme="minorHAnsi" w:cstheme="minorHAnsi"/>
                <w:color w:val="000000"/>
                <w:szCs w:val="24"/>
              </w:rPr>
              <w:t>IAC</w:t>
            </w:r>
          </w:p>
          <w:p w14:paraId="4765C873" w14:textId="77777777" w:rsidR="00A1268D" w:rsidRDefault="00A1268D" w:rsidP="00442A5A">
            <w:pPr>
              <w:rPr>
                <w:rFonts w:asciiTheme="minorHAnsi" w:hAnsiTheme="minorHAnsi" w:cstheme="minorHAnsi"/>
                <w:szCs w:val="24"/>
              </w:rPr>
            </w:pPr>
          </w:p>
          <w:p w14:paraId="26C7CA35" w14:textId="77777777" w:rsidR="00A1268D" w:rsidRPr="007341AA" w:rsidRDefault="00A1268D" w:rsidP="00442A5A">
            <w:pPr>
              <w:rPr>
                <w:rFonts w:asciiTheme="minorHAnsi" w:hAnsiTheme="minorHAnsi" w:cstheme="minorHAnsi"/>
                <w:szCs w:val="24"/>
              </w:rPr>
            </w:pPr>
            <w:r>
              <w:rPr>
                <w:rFonts w:asciiTheme="minorHAnsi" w:hAnsiTheme="minorHAnsi" w:cstheme="minorHAnsi"/>
                <w:szCs w:val="24"/>
              </w:rPr>
              <w:t>IC</w:t>
            </w:r>
          </w:p>
        </w:tc>
        <w:tc>
          <w:tcPr>
            <w:tcW w:w="235" w:type="dxa"/>
            <w:shd w:val="clear" w:color="auto" w:fill="auto"/>
            <w:hideMark/>
          </w:tcPr>
          <w:p w14:paraId="59A51258"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2CBD9190"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proofErr w:type="gramStart"/>
            <w:r>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 for</w:t>
            </w:r>
            <w:proofErr w:type="gramEnd"/>
            <w:r w:rsidRPr="006B1296">
              <w:rPr>
                <w:rFonts w:asciiTheme="minorHAnsi" w:hAnsiTheme="minorHAnsi" w:cstheme="minorHAnsi"/>
                <w:color w:val="000000"/>
                <w:szCs w:val="24"/>
              </w:rPr>
              <w:t xml:space="preserve"> a specific project or contract.  An FTE of 1 would mean that there is one worker fully engaged on a project.  If there are two employees each spending 1/2 of their working time on a project that would also equal 1 FTE</w:t>
            </w:r>
          </w:p>
          <w:p w14:paraId="7F8601BF" w14:textId="77777777" w:rsidR="00A1268D" w:rsidRDefault="00A1268D" w:rsidP="00442A5A">
            <w:pPr>
              <w:widowControl/>
              <w:rPr>
                <w:rFonts w:asciiTheme="minorHAnsi" w:hAnsiTheme="minorHAnsi" w:cstheme="minorHAnsi"/>
                <w:color w:val="000000"/>
                <w:szCs w:val="24"/>
              </w:rPr>
            </w:pPr>
          </w:p>
          <w:p w14:paraId="52FE04AE" w14:textId="77777777" w:rsidR="00A1268D" w:rsidRDefault="00A1268D" w:rsidP="00442A5A">
            <w:pPr>
              <w:widowControl/>
              <w:rPr>
                <w:rFonts w:asciiTheme="minorHAnsi" w:hAnsiTheme="minorHAnsi" w:cstheme="minorHAnsi"/>
                <w:color w:val="000000"/>
                <w:szCs w:val="24"/>
              </w:rPr>
            </w:pPr>
            <w:r>
              <w:rPr>
                <w:rFonts w:asciiTheme="minorHAnsi" w:hAnsiTheme="minorHAnsi" w:cstheme="minorHAnsi"/>
                <w:color w:val="000000"/>
                <w:szCs w:val="24"/>
              </w:rPr>
              <w:t>Indiana Administrative Code</w:t>
            </w:r>
          </w:p>
          <w:p w14:paraId="760670A2" w14:textId="77777777" w:rsidR="00A1268D" w:rsidRDefault="00A1268D" w:rsidP="00442A5A">
            <w:pPr>
              <w:widowControl/>
              <w:rPr>
                <w:rFonts w:asciiTheme="minorHAnsi" w:hAnsiTheme="minorHAnsi" w:cstheme="minorHAnsi"/>
                <w:color w:val="000000"/>
                <w:szCs w:val="24"/>
              </w:rPr>
            </w:pPr>
          </w:p>
          <w:p w14:paraId="701BE67E" w14:textId="77777777" w:rsidR="00A1268D" w:rsidRDefault="00A1268D" w:rsidP="00442A5A">
            <w:pPr>
              <w:widowControl/>
              <w:rPr>
                <w:rFonts w:asciiTheme="minorHAnsi" w:hAnsiTheme="minorHAnsi" w:cstheme="minorHAnsi"/>
                <w:color w:val="000000"/>
                <w:szCs w:val="24"/>
              </w:rPr>
            </w:pPr>
            <w:r>
              <w:rPr>
                <w:rFonts w:asciiTheme="minorHAnsi" w:hAnsiTheme="minorHAnsi" w:cstheme="minorHAnsi"/>
                <w:color w:val="000000"/>
                <w:szCs w:val="24"/>
              </w:rPr>
              <w:t>Indiana Code</w:t>
            </w:r>
          </w:p>
          <w:p w14:paraId="7966627C"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335F53DD" w14:textId="77777777" w:rsidTr="00442A5A">
        <w:trPr>
          <w:trHeight w:val="300"/>
        </w:trPr>
        <w:tc>
          <w:tcPr>
            <w:tcW w:w="2581" w:type="dxa"/>
            <w:shd w:val="clear" w:color="auto" w:fill="auto"/>
            <w:hideMark/>
          </w:tcPr>
          <w:p w14:paraId="2BF475CA" w14:textId="77777777" w:rsidR="00A1268D" w:rsidRPr="006B1296" w:rsidRDefault="00A1268D" w:rsidP="00442A5A">
            <w:pPr>
              <w:widowControl/>
              <w:rPr>
                <w:rFonts w:asciiTheme="minorHAnsi" w:hAnsiTheme="minorHAnsi" w:cstheme="minorHAnsi"/>
                <w:color w:val="000000"/>
                <w:szCs w:val="24"/>
              </w:rPr>
            </w:pPr>
          </w:p>
        </w:tc>
        <w:tc>
          <w:tcPr>
            <w:tcW w:w="235" w:type="dxa"/>
            <w:shd w:val="clear" w:color="auto" w:fill="auto"/>
            <w:hideMark/>
          </w:tcPr>
          <w:p w14:paraId="5C57A0BF"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28BE9B7A"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1F0F5733" w14:textId="77777777" w:rsidTr="00442A5A">
        <w:trPr>
          <w:trHeight w:val="510"/>
        </w:trPr>
        <w:tc>
          <w:tcPr>
            <w:tcW w:w="2581" w:type="dxa"/>
            <w:shd w:val="clear" w:color="auto" w:fill="auto"/>
            <w:hideMark/>
          </w:tcPr>
          <w:p w14:paraId="6B211621"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Implementation </w:t>
            </w:r>
          </w:p>
        </w:tc>
        <w:tc>
          <w:tcPr>
            <w:tcW w:w="235" w:type="dxa"/>
            <w:shd w:val="clear" w:color="auto" w:fill="auto"/>
            <w:hideMark/>
          </w:tcPr>
          <w:p w14:paraId="6F5AEFD0"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0EAEFA46" w14:textId="77777777" w:rsidR="00A1268D" w:rsidRDefault="00A1268D" w:rsidP="00442A5A">
            <w:pPr>
              <w:widowControl/>
              <w:rPr>
                <w:rFonts w:asciiTheme="minorHAnsi" w:hAnsiTheme="minorHAnsi" w:cstheme="minorHAnsi"/>
                <w:szCs w:val="24"/>
              </w:rPr>
            </w:pPr>
            <w:r w:rsidRPr="006B1296">
              <w:rPr>
                <w:rFonts w:asciiTheme="minorHAnsi" w:hAnsiTheme="minorHAnsi" w:cstheme="minorHAnsi"/>
                <w:szCs w:val="24"/>
              </w:rPr>
              <w:t>The suc</w:t>
            </w:r>
            <w:r w:rsidRPr="00553999">
              <w:rPr>
                <w:rFonts w:asciiTheme="minorHAnsi" w:hAnsiTheme="minorHAnsi" w:cstheme="minorHAnsi"/>
                <w:szCs w:val="24"/>
              </w:rPr>
              <w:t xml:space="preserve">cessful fulfillment/execution/implementation of Genetic Testing </w:t>
            </w:r>
            <w:r w:rsidRPr="006B1296">
              <w:rPr>
                <w:rFonts w:asciiTheme="minorHAnsi" w:hAnsiTheme="minorHAnsi" w:cstheme="minorHAnsi"/>
                <w:szCs w:val="24"/>
              </w:rPr>
              <w:t xml:space="preserve">at the Indiana Government Center as specified in the contract resulting from this </w:t>
            </w:r>
            <w:proofErr w:type="gramStart"/>
            <w:r>
              <w:rPr>
                <w:rFonts w:asciiTheme="minorHAnsi" w:hAnsiTheme="minorHAnsi" w:cstheme="minorHAnsi"/>
                <w:szCs w:val="24"/>
              </w:rPr>
              <w:t>solicitation</w:t>
            </w:r>
            <w:proofErr w:type="gramEnd"/>
          </w:p>
          <w:p w14:paraId="69C3FEB5" w14:textId="77777777" w:rsidR="00A1268D" w:rsidRPr="00C37C2A" w:rsidRDefault="00A1268D" w:rsidP="00442A5A">
            <w:pPr>
              <w:widowControl/>
              <w:rPr>
                <w:rFonts w:asciiTheme="minorHAnsi" w:hAnsiTheme="minorHAnsi" w:cstheme="minorHAnsi"/>
                <w:szCs w:val="24"/>
              </w:rPr>
            </w:pPr>
          </w:p>
        </w:tc>
      </w:tr>
      <w:tr w:rsidR="00A1268D" w:rsidRPr="006B1296" w14:paraId="45466306" w14:textId="77777777" w:rsidTr="00442A5A">
        <w:trPr>
          <w:trHeight w:val="300"/>
        </w:trPr>
        <w:tc>
          <w:tcPr>
            <w:tcW w:w="2581" w:type="dxa"/>
            <w:shd w:val="clear" w:color="auto" w:fill="auto"/>
          </w:tcPr>
          <w:p w14:paraId="2A90F328" w14:textId="77777777" w:rsidR="00A1268D" w:rsidRPr="006B1296" w:rsidRDefault="00A1268D" w:rsidP="00442A5A">
            <w:pPr>
              <w:widowControl/>
              <w:rPr>
                <w:rFonts w:asciiTheme="minorHAnsi" w:hAnsiTheme="minorHAnsi" w:cstheme="minorHAnsi"/>
                <w:color w:val="000000"/>
                <w:szCs w:val="24"/>
              </w:rPr>
            </w:pPr>
          </w:p>
        </w:tc>
        <w:tc>
          <w:tcPr>
            <w:tcW w:w="235" w:type="dxa"/>
            <w:shd w:val="clear" w:color="auto" w:fill="auto"/>
          </w:tcPr>
          <w:p w14:paraId="15CCFEC8"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tcPr>
          <w:p w14:paraId="7456E970"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6FD7F869" w14:textId="77777777" w:rsidTr="00442A5A">
        <w:trPr>
          <w:trHeight w:val="300"/>
        </w:trPr>
        <w:tc>
          <w:tcPr>
            <w:tcW w:w="2581" w:type="dxa"/>
            <w:shd w:val="clear" w:color="auto" w:fill="auto"/>
            <w:hideMark/>
          </w:tcPr>
          <w:p w14:paraId="3851C867"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p w14:paraId="3481EE7C" w14:textId="77777777" w:rsidR="00A1268D" w:rsidRPr="00F46176" w:rsidRDefault="00A1268D" w:rsidP="00442A5A">
            <w:pPr>
              <w:rPr>
                <w:rFonts w:asciiTheme="minorHAnsi" w:hAnsiTheme="minorHAnsi" w:cstheme="minorHAnsi"/>
                <w:szCs w:val="24"/>
              </w:rPr>
            </w:pPr>
          </w:p>
          <w:p w14:paraId="77A6E76E" w14:textId="77777777" w:rsidR="00A1268D" w:rsidRDefault="00A1268D" w:rsidP="00442A5A">
            <w:pPr>
              <w:rPr>
                <w:rFonts w:asciiTheme="minorHAnsi" w:hAnsiTheme="minorHAnsi" w:cstheme="minorHAnsi"/>
                <w:color w:val="000000"/>
                <w:szCs w:val="24"/>
              </w:rPr>
            </w:pPr>
          </w:p>
          <w:p w14:paraId="590965BD" w14:textId="77777777" w:rsidR="00A1268D" w:rsidRDefault="00A1268D" w:rsidP="00442A5A">
            <w:pPr>
              <w:rPr>
                <w:rFonts w:asciiTheme="minorHAnsi" w:hAnsiTheme="minorHAnsi" w:cstheme="minorHAnsi"/>
                <w:color w:val="000000"/>
                <w:szCs w:val="24"/>
              </w:rPr>
            </w:pPr>
            <w:r>
              <w:rPr>
                <w:rFonts w:asciiTheme="minorHAnsi" w:hAnsiTheme="minorHAnsi" w:cstheme="minorHAnsi"/>
                <w:color w:val="000000"/>
                <w:szCs w:val="24"/>
              </w:rPr>
              <w:t>Motherless Draw</w:t>
            </w:r>
          </w:p>
          <w:p w14:paraId="5890EA63" w14:textId="77777777" w:rsidR="00A1268D" w:rsidRPr="00F46176" w:rsidRDefault="00A1268D" w:rsidP="00442A5A">
            <w:pPr>
              <w:rPr>
                <w:rFonts w:asciiTheme="minorHAnsi" w:hAnsiTheme="minorHAnsi" w:cstheme="minorHAnsi"/>
                <w:szCs w:val="24"/>
              </w:rPr>
            </w:pPr>
          </w:p>
        </w:tc>
        <w:tc>
          <w:tcPr>
            <w:tcW w:w="235" w:type="dxa"/>
            <w:shd w:val="clear" w:color="auto" w:fill="auto"/>
            <w:hideMark/>
          </w:tcPr>
          <w:p w14:paraId="4A7CB2ED"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2CE91B92"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proofErr w:type="gramStart"/>
            <w:r>
              <w:rPr>
                <w:rFonts w:asciiTheme="minorHAnsi" w:hAnsiTheme="minorHAnsi" w:cstheme="minorHAnsi"/>
                <w:color w:val="000000"/>
                <w:szCs w:val="24"/>
              </w:rPr>
              <w:t>solicitation</w:t>
            </w:r>
            <w:proofErr w:type="gramEnd"/>
          </w:p>
          <w:p w14:paraId="05D371FB" w14:textId="77777777" w:rsidR="00A1268D" w:rsidRDefault="00A1268D" w:rsidP="00442A5A">
            <w:pPr>
              <w:widowControl/>
              <w:rPr>
                <w:rFonts w:asciiTheme="minorHAnsi" w:hAnsiTheme="minorHAnsi" w:cstheme="minorHAnsi"/>
                <w:color w:val="000000"/>
                <w:szCs w:val="24"/>
              </w:rPr>
            </w:pPr>
          </w:p>
          <w:p w14:paraId="1BC857AB" w14:textId="77777777" w:rsidR="00A1268D" w:rsidRPr="006B1296" w:rsidRDefault="00A1268D" w:rsidP="00442A5A">
            <w:pPr>
              <w:widowControl/>
              <w:rPr>
                <w:rFonts w:asciiTheme="minorHAnsi" w:hAnsiTheme="minorHAnsi" w:cstheme="minorHAnsi"/>
                <w:color w:val="000000"/>
                <w:szCs w:val="24"/>
              </w:rPr>
            </w:pPr>
            <w:r w:rsidRPr="003305AA">
              <w:rPr>
                <w:rFonts w:asciiTheme="minorHAnsi" w:hAnsiTheme="minorHAnsi" w:cstheme="minorHAnsi"/>
                <w:color w:val="000000"/>
                <w:szCs w:val="24"/>
              </w:rPr>
              <w:t>Is when the genetic test in which the mother is unavailable to provide a sample. This may occur when the mother is deceased or otherwise unavailable, for example, when the child is in the custody of the State or in the custody of a relative or in instances of domestic violence when it would be inappropriate to test the mother.</w:t>
            </w:r>
          </w:p>
        </w:tc>
      </w:tr>
      <w:tr w:rsidR="00A1268D" w:rsidRPr="006B1296" w14:paraId="1AD247D7" w14:textId="77777777" w:rsidTr="00442A5A">
        <w:trPr>
          <w:trHeight w:val="300"/>
        </w:trPr>
        <w:tc>
          <w:tcPr>
            <w:tcW w:w="2581" w:type="dxa"/>
            <w:shd w:val="clear" w:color="auto" w:fill="auto"/>
            <w:hideMark/>
          </w:tcPr>
          <w:p w14:paraId="4B61C450" w14:textId="77777777" w:rsidR="00A1268D" w:rsidRPr="006B1296" w:rsidRDefault="00A1268D" w:rsidP="00442A5A">
            <w:pPr>
              <w:widowControl/>
              <w:rPr>
                <w:rFonts w:asciiTheme="minorHAnsi" w:hAnsiTheme="minorHAnsi" w:cstheme="minorHAnsi"/>
                <w:color w:val="000000"/>
                <w:szCs w:val="24"/>
              </w:rPr>
            </w:pPr>
          </w:p>
        </w:tc>
        <w:tc>
          <w:tcPr>
            <w:tcW w:w="235" w:type="dxa"/>
            <w:shd w:val="clear" w:color="auto" w:fill="auto"/>
            <w:hideMark/>
          </w:tcPr>
          <w:p w14:paraId="00B507C2"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3BF75706"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22AC7C5C" w14:textId="77777777" w:rsidTr="00442A5A">
        <w:trPr>
          <w:trHeight w:val="260"/>
        </w:trPr>
        <w:tc>
          <w:tcPr>
            <w:tcW w:w="2581" w:type="dxa"/>
            <w:shd w:val="clear" w:color="auto" w:fill="auto"/>
            <w:hideMark/>
          </w:tcPr>
          <w:p w14:paraId="101ACD10"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p w14:paraId="6F399D00" w14:textId="77777777" w:rsidR="00A1268D" w:rsidRPr="00306737" w:rsidRDefault="00A1268D" w:rsidP="00442A5A">
            <w:pPr>
              <w:rPr>
                <w:rFonts w:asciiTheme="minorHAnsi" w:hAnsiTheme="minorHAnsi" w:cstheme="minorHAnsi"/>
                <w:szCs w:val="24"/>
              </w:rPr>
            </w:pPr>
          </w:p>
          <w:p w14:paraId="10490010" w14:textId="77777777" w:rsidR="00A1268D" w:rsidRPr="00306737" w:rsidRDefault="00A1268D" w:rsidP="00442A5A">
            <w:pPr>
              <w:rPr>
                <w:rFonts w:asciiTheme="minorHAnsi" w:hAnsiTheme="minorHAnsi" w:cstheme="minorHAnsi"/>
                <w:szCs w:val="24"/>
              </w:rPr>
            </w:pPr>
          </w:p>
          <w:p w14:paraId="5B94316A" w14:textId="77777777" w:rsidR="00A1268D" w:rsidRPr="00306737" w:rsidRDefault="00A1268D" w:rsidP="00442A5A">
            <w:pPr>
              <w:rPr>
                <w:rFonts w:asciiTheme="minorHAnsi" w:hAnsiTheme="minorHAnsi" w:cstheme="minorHAnsi"/>
                <w:szCs w:val="24"/>
              </w:rPr>
            </w:pPr>
          </w:p>
          <w:p w14:paraId="5F3893E9" w14:textId="77777777" w:rsidR="00A1268D" w:rsidRPr="00306737" w:rsidRDefault="00A1268D" w:rsidP="00442A5A">
            <w:pPr>
              <w:rPr>
                <w:rFonts w:asciiTheme="minorHAnsi" w:hAnsiTheme="minorHAnsi" w:cstheme="minorHAnsi"/>
                <w:szCs w:val="24"/>
              </w:rPr>
            </w:pPr>
          </w:p>
          <w:p w14:paraId="188F3AC6" w14:textId="77777777" w:rsidR="00A1268D" w:rsidRPr="00306737" w:rsidRDefault="00A1268D" w:rsidP="00442A5A">
            <w:pPr>
              <w:rPr>
                <w:rFonts w:asciiTheme="minorHAnsi" w:hAnsiTheme="minorHAnsi" w:cstheme="minorHAnsi"/>
                <w:szCs w:val="24"/>
              </w:rPr>
            </w:pPr>
          </w:p>
          <w:p w14:paraId="49CE6B56" w14:textId="77777777" w:rsidR="00A1268D" w:rsidRPr="00306737" w:rsidRDefault="00A1268D" w:rsidP="00442A5A">
            <w:pPr>
              <w:rPr>
                <w:rFonts w:asciiTheme="minorHAnsi" w:hAnsiTheme="minorHAnsi" w:cstheme="minorHAnsi"/>
                <w:szCs w:val="24"/>
              </w:rPr>
            </w:pPr>
          </w:p>
          <w:p w14:paraId="0EF89EEF" w14:textId="77777777" w:rsidR="00A1268D" w:rsidRPr="00306737" w:rsidRDefault="00A1268D" w:rsidP="00442A5A">
            <w:pPr>
              <w:rPr>
                <w:rFonts w:asciiTheme="minorHAnsi" w:hAnsiTheme="minorHAnsi" w:cstheme="minorHAnsi"/>
                <w:szCs w:val="24"/>
              </w:rPr>
            </w:pPr>
          </w:p>
          <w:p w14:paraId="72F5DE62" w14:textId="77777777" w:rsidR="00A1268D" w:rsidRDefault="00A1268D" w:rsidP="00442A5A">
            <w:pPr>
              <w:rPr>
                <w:rFonts w:asciiTheme="minorHAnsi" w:hAnsiTheme="minorHAnsi" w:cstheme="minorHAnsi"/>
                <w:color w:val="000000"/>
                <w:szCs w:val="24"/>
              </w:rPr>
            </w:pPr>
          </w:p>
          <w:p w14:paraId="5D615235" w14:textId="77777777" w:rsidR="00A1268D" w:rsidRDefault="00A1268D" w:rsidP="00442A5A">
            <w:pPr>
              <w:rPr>
                <w:rFonts w:asciiTheme="minorHAnsi" w:hAnsiTheme="minorHAnsi" w:cstheme="minorHAnsi"/>
                <w:color w:val="000000"/>
                <w:szCs w:val="24"/>
              </w:rPr>
            </w:pPr>
            <w:r>
              <w:rPr>
                <w:rFonts w:asciiTheme="minorHAnsi" w:hAnsiTheme="minorHAnsi" w:cstheme="minorHAnsi"/>
                <w:color w:val="000000"/>
                <w:szCs w:val="24"/>
              </w:rPr>
              <w:t>Partial Draw</w:t>
            </w:r>
          </w:p>
          <w:p w14:paraId="799B97CA" w14:textId="77777777" w:rsidR="00A1268D" w:rsidRPr="00306737" w:rsidRDefault="00A1268D" w:rsidP="00442A5A">
            <w:pPr>
              <w:rPr>
                <w:rFonts w:asciiTheme="minorHAnsi" w:hAnsiTheme="minorHAnsi" w:cstheme="minorHAnsi"/>
                <w:szCs w:val="24"/>
              </w:rPr>
            </w:pPr>
          </w:p>
        </w:tc>
        <w:tc>
          <w:tcPr>
            <w:tcW w:w="235" w:type="dxa"/>
            <w:shd w:val="clear" w:color="auto" w:fill="auto"/>
            <w:hideMark/>
          </w:tcPr>
          <w:p w14:paraId="611B06BC"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64DE38EE"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3C3AEC1C" w14:textId="77777777" w:rsidR="00A1268D" w:rsidRPr="006B1296" w:rsidRDefault="00A1268D" w:rsidP="00A1268D">
            <w:pPr>
              <w:pStyle w:val="ListParagraph"/>
              <w:widowControl/>
              <w:numPr>
                <w:ilvl w:val="0"/>
                <w:numId w:val="2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3B80CC5B" w14:textId="77777777" w:rsidR="00A1268D" w:rsidRPr="006B1296" w:rsidRDefault="00A1268D" w:rsidP="00A1268D">
            <w:pPr>
              <w:pStyle w:val="ListParagraph"/>
              <w:widowControl/>
              <w:numPr>
                <w:ilvl w:val="0"/>
                <w:numId w:val="2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572CA542" w14:textId="77777777" w:rsidR="00A1268D" w:rsidRPr="006B1296" w:rsidRDefault="00A1268D" w:rsidP="00A1268D">
            <w:pPr>
              <w:pStyle w:val="ListParagraph"/>
              <w:widowControl/>
              <w:numPr>
                <w:ilvl w:val="0"/>
                <w:numId w:val="2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A political subdivision as defined in IC 5-22-2-22 and IC 36-1-2</w:t>
            </w:r>
            <w:r>
              <w:rPr>
                <w:rFonts w:asciiTheme="minorHAnsi" w:hAnsiTheme="minorHAnsi" w:cstheme="minorHAnsi"/>
                <w:color w:val="000000"/>
                <w:szCs w:val="24"/>
              </w:rPr>
              <w:t>-13</w:t>
            </w:r>
            <w:r w:rsidRPr="006B1296">
              <w:rPr>
                <w:rFonts w:asciiTheme="minorHAnsi" w:hAnsiTheme="minorHAnsi" w:cstheme="minorHAnsi"/>
                <w:color w:val="000000"/>
                <w:szCs w:val="24"/>
              </w:rPr>
              <w:t xml:space="preserve"> (includes school corporations, municipal corporations, Legislative body, Taxing district, Town, Township, and Unit)</w:t>
            </w:r>
          </w:p>
          <w:p w14:paraId="66CCCBE3" w14:textId="77777777" w:rsidR="00A1268D" w:rsidRDefault="00A1268D" w:rsidP="00A1268D">
            <w:pPr>
              <w:pStyle w:val="ListParagraph"/>
              <w:widowControl/>
              <w:numPr>
                <w:ilvl w:val="0"/>
                <w:numId w:val="2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A State educational institution</w:t>
            </w:r>
          </w:p>
          <w:p w14:paraId="59B6A76B" w14:textId="77777777" w:rsidR="00A1268D" w:rsidRDefault="00A1268D" w:rsidP="00442A5A">
            <w:pPr>
              <w:widowControl/>
              <w:ind w:left="9"/>
              <w:rPr>
                <w:rFonts w:asciiTheme="minorHAnsi" w:hAnsiTheme="minorHAnsi" w:cstheme="minorHAnsi"/>
                <w:color w:val="000000"/>
                <w:szCs w:val="24"/>
              </w:rPr>
            </w:pPr>
          </w:p>
          <w:p w14:paraId="4F41998C" w14:textId="77777777" w:rsidR="00A1268D" w:rsidRPr="00306737" w:rsidRDefault="00A1268D" w:rsidP="00442A5A">
            <w:pPr>
              <w:widowControl/>
              <w:ind w:left="9"/>
              <w:rPr>
                <w:rFonts w:asciiTheme="minorHAnsi" w:hAnsiTheme="minorHAnsi" w:cstheme="minorHAnsi"/>
                <w:color w:val="000000"/>
                <w:szCs w:val="24"/>
              </w:rPr>
            </w:pPr>
            <w:r w:rsidRPr="00985983">
              <w:rPr>
                <w:rFonts w:asciiTheme="minorHAnsi" w:hAnsiTheme="minorHAnsi" w:cstheme="minorHAnsi"/>
                <w:color w:val="000000"/>
                <w:szCs w:val="24"/>
              </w:rPr>
              <w:t>A partial draw is when genetic material has not been collected for one or more of the necessary participants.</w:t>
            </w:r>
          </w:p>
        </w:tc>
      </w:tr>
      <w:tr w:rsidR="00A1268D" w:rsidRPr="006B1296" w14:paraId="17EF19CB" w14:textId="77777777" w:rsidTr="00442A5A">
        <w:trPr>
          <w:trHeight w:val="300"/>
        </w:trPr>
        <w:tc>
          <w:tcPr>
            <w:tcW w:w="2581" w:type="dxa"/>
            <w:shd w:val="clear" w:color="auto" w:fill="auto"/>
            <w:hideMark/>
          </w:tcPr>
          <w:p w14:paraId="4E2B897F" w14:textId="77777777" w:rsidR="00A1268D" w:rsidRPr="006B1296" w:rsidRDefault="00A1268D" w:rsidP="00442A5A">
            <w:pPr>
              <w:widowControl/>
              <w:rPr>
                <w:rFonts w:asciiTheme="minorHAnsi" w:hAnsiTheme="minorHAnsi" w:cstheme="minorHAnsi"/>
                <w:color w:val="000000"/>
                <w:szCs w:val="24"/>
              </w:rPr>
            </w:pPr>
          </w:p>
        </w:tc>
        <w:tc>
          <w:tcPr>
            <w:tcW w:w="235" w:type="dxa"/>
            <w:shd w:val="clear" w:color="auto" w:fill="auto"/>
            <w:hideMark/>
          </w:tcPr>
          <w:p w14:paraId="7746B030"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6DE22695"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5E2BF13A" w14:textId="77777777" w:rsidTr="00442A5A">
        <w:trPr>
          <w:trHeight w:val="300"/>
        </w:trPr>
        <w:tc>
          <w:tcPr>
            <w:tcW w:w="2581" w:type="dxa"/>
            <w:shd w:val="clear" w:color="auto" w:fill="auto"/>
            <w:hideMark/>
          </w:tcPr>
          <w:p w14:paraId="4ABD375E"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235" w:type="dxa"/>
            <w:shd w:val="clear" w:color="auto" w:fill="auto"/>
            <w:hideMark/>
          </w:tcPr>
          <w:p w14:paraId="5801FAF2"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5F050209"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A1268D" w:rsidRPr="006B1296" w14:paraId="6CA56BD9" w14:textId="77777777" w:rsidTr="00442A5A">
        <w:trPr>
          <w:trHeight w:val="300"/>
        </w:trPr>
        <w:tc>
          <w:tcPr>
            <w:tcW w:w="2581" w:type="dxa"/>
            <w:shd w:val="clear" w:color="auto" w:fill="auto"/>
          </w:tcPr>
          <w:p w14:paraId="56D235BB" w14:textId="77777777" w:rsidR="00A1268D" w:rsidRPr="006B1296" w:rsidRDefault="00A1268D" w:rsidP="00442A5A">
            <w:pPr>
              <w:widowControl/>
              <w:rPr>
                <w:rFonts w:asciiTheme="minorHAnsi" w:hAnsiTheme="minorHAnsi" w:cstheme="minorHAnsi"/>
                <w:color w:val="000000"/>
                <w:szCs w:val="24"/>
              </w:rPr>
            </w:pPr>
          </w:p>
        </w:tc>
        <w:tc>
          <w:tcPr>
            <w:tcW w:w="235" w:type="dxa"/>
            <w:shd w:val="clear" w:color="auto" w:fill="auto"/>
          </w:tcPr>
          <w:p w14:paraId="596423D8"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tcPr>
          <w:p w14:paraId="71BFF84C"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3B4AEC5C" w14:textId="77777777" w:rsidTr="00442A5A">
        <w:trPr>
          <w:trHeight w:val="300"/>
        </w:trPr>
        <w:tc>
          <w:tcPr>
            <w:tcW w:w="2581" w:type="dxa"/>
            <w:shd w:val="clear" w:color="auto" w:fill="auto"/>
          </w:tcPr>
          <w:p w14:paraId="212767EF"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235" w:type="dxa"/>
            <w:shd w:val="clear" w:color="auto" w:fill="auto"/>
          </w:tcPr>
          <w:p w14:paraId="7FCAF84A"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tcPr>
          <w:p w14:paraId="28A41F21"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refers to the entity responding to the solicitation.</w:t>
            </w:r>
          </w:p>
        </w:tc>
      </w:tr>
      <w:tr w:rsidR="00A1268D" w:rsidRPr="006B1296" w14:paraId="770FB809" w14:textId="77777777" w:rsidTr="00442A5A">
        <w:trPr>
          <w:trHeight w:val="300"/>
        </w:trPr>
        <w:tc>
          <w:tcPr>
            <w:tcW w:w="2581" w:type="dxa"/>
            <w:shd w:val="clear" w:color="auto" w:fill="auto"/>
            <w:hideMark/>
          </w:tcPr>
          <w:p w14:paraId="445A682D" w14:textId="77777777" w:rsidR="00A1268D" w:rsidRPr="006B1296" w:rsidRDefault="00A1268D" w:rsidP="00442A5A">
            <w:pPr>
              <w:widowControl/>
              <w:rPr>
                <w:rFonts w:asciiTheme="minorHAnsi" w:hAnsiTheme="minorHAnsi" w:cstheme="minorHAnsi"/>
                <w:color w:val="000000"/>
                <w:szCs w:val="24"/>
              </w:rPr>
            </w:pPr>
          </w:p>
        </w:tc>
        <w:tc>
          <w:tcPr>
            <w:tcW w:w="235" w:type="dxa"/>
            <w:shd w:val="clear" w:color="auto" w:fill="auto"/>
            <w:hideMark/>
          </w:tcPr>
          <w:p w14:paraId="5B5B6F9F"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5DD60877"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036C770D" w14:textId="77777777" w:rsidTr="00442A5A">
        <w:trPr>
          <w:trHeight w:val="648"/>
        </w:trPr>
        <w:tc>
          <w:tcPr>
            <w:tcW w:w="2581" w:type="dxa"/>
            <w:shd w:val="clear" w:color="auto" w:fill="auto"/>
            <w:hideMark/>
          </w:tcPr>
          <w:p w14:paraId="3114264F"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p w14:paraId="6D0E740C" w14:textId="77777777" w:rsidR="00A1268D" w:rsidRDefault="00A1268D" w:rsidP="00442A5A">
            <w:pPr>
              <w:rPr>
                <w:rFonts w:asciiTheme="minorHAnsi" w:hAnsiTheme="minorHAnsi" w:cstheme="minorHAnsi"/>
                <w:color w:val="000000"/>
                <w:szCs w:val="24"/>
              </w:rPr>
            </w:pPr>
          </w:p>
          <w:p w14:paraId="5E86D7E9" w14:textId="77777777" w:rsidR="00A1268D" w:rsidRDefault="00A1268D" w:rsidP="00442A5A">
            <w:pPr>
              <w:rPr>
                <w:rFonts w:asciiTheme="minorHAnsi" w:hAnsiTheme="minorHAnsi" w:cstheme="minorHAnsi"/>
                <w:color w:val="000000"/>
                <w:szCs w:val="24"/>
              </w:rPr>
            </w:pPr>
            <w:r>
              <w:rPr>
                <w:rFonts w:asciiTheme="minorHAnsi" w:hAnsiTheme="minorHAnsi" w:cstheme="minorHAnsi"/>
                <w:color w:val="000000"/>
                <w:szCs w:val="24"/>
              </w:rPr>
              <w:t>Prosecutor’s Office</w:t>
            </w:r>
          </w:p>
          <w:p w14:paraId="7615E0AE" w14:textId="77777777" w:rsidR="00A1268D" w:rsidRDefault="00A1268D" w:rsidP="00442A5A">
            <w:pPr>
              <w:rPr>
                <w:rFonts w:asciiTheme="minorHAnsi" w:hAnsiTheme="minorHAnsi" w:cstheme="minorHAnsi"/>
                <w:color w:val="000000"/>
                <w:szCs w:val="24"/>
              </w:rPr>
            </w:pPr>
          </w:p>
          <w:p w14:paraId="405967A6" w14:textId="77777777" w:rsidR="00A1268D" w:rsidRDefault="00A1268D" w:rsidP="00442A5A">
            <w:pPr>
              <w:rPr>
                <w:rFonts w:asciiTheme="minorHAnsi" w:hAnsiTheme="minorHAnsi" w:cstheme="minorHAnsi"/>
                <w:color w:val="000000"/>
                <w:szCs w:val="24"/>
              </w:rPr>
            </w:pPr>
          </w:p>
          <w:p w14:paraId="40EA2FA2" w14:textId="77777777" w:rsidR="00A1268D" w:rsidRDefault="00A1268D" w:rsidP="00442A5A">
            <w:pPr>
              <w:rPr>
                <w:rFonts w:asciiTheme="minorHAnsi" w:hAnsiTheme="minorHAnsi" w:cstheme="minorHAnsi"/>
                <w:color w:val="000000"/>
                <w:szCs w:val="24"/>
              </w:rPr>
            </w:pPr>
          </w:p>
          <w:p w14:paraId="73323C01" w14:textId="77777777" w:rsidR="00A1268D" w:rsidRDefault="00A1268D" w:rsidP="00442A5A">
            <w:pPr>
              <w:rPr>
                <w:rFonts w:asciiTheme="minorHAnsi" w:hAnsiTheme="minorHAnsi" w:cstheme="minorHAnsi"/>
                <w:color w:val="000000"/>
                <w:szCs w:val="24"/>
              </w:rPr>
            </w:pPr>
          </w:p>
          <w:p w14:paraId="6934F09E" w14:textId="77777777" w:rsidR="00A1268D" w:rsidRPr="00473558" w:rsidRDefault="00A1268D" w:rsidP="00442A5A">
            <w:pPr>
              <w:rPr>
                <w:rFonts w:asciiTheme="minorHAnsi" w:hAnsiTheme="minorHAnsi" w:cstheme="minorHAnsi"/>
                <w:color w:val="000000"/>
                <w:szCs w:val="24"/>
              </w:rPr>
            </w:pPr>
            <w:r w:rsidRPr="00473558">
              <w:rPr>
                <w:rFonts w:asciiTheme="minorHAnsi" w:hAnsiTheme="minorHAnsi" w:cstheme="minorHAnsi"/>
                <w:color w:val="000000"/>
                <w:szCs w:val="24"/>
              </w:rPr>
              <w:t>Respondent</w:t>
            </w:r>
          </w:p>
          <w:p w14:paraId="2EFFB9C9" w14:textId="77777777" w:rsidR="00A1268D" w:rsidRPr="00FF40BC" w:rsidRDefault="00A1268D" w:rsidP="00442A5A">
            <w:pPr>
              <w:rPr>
                <w:rFonts w:asciiTheme="minorHAnsi" w:hAnsiTheme="minorHAnsi" w:cstheme="minorHAnsi"/>
                <w:szCs w:val="24"/>
              </w:rPr>
            </w:pPr>
          </w:p>
        </w:tc>
        <w:tc>
          <w:tcPr>
            <w:tcW w:w="235" w:type="dxa"/>
            <w:shd w:val="clear" w:color="auto" w:fill="auto"/>
            <w:hideMark/>
          </w:tcPr>
          <w:p w14:paraId="23872C70"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13C0850E"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w:t>
            </w:r>
            <w:proofErr w:type="gramStart"/>
            <w:r w:rsidRPr="006B1296">
              <w:rPr>
                <w:rFonts w:asciiTheme="minorHAnsi" w:hAnsiTheme="minorHAnsi" w:cstheme="minorHAnsi"/>
                <w:color w:val="000000"/>
                <w:szCs w:val="24"/>
              </w:rPr>
              <w:t>22-2-17</w:t>
            </w:r>
            <w:proofErr w:type="gramEnd"/>
          </w:p>
          <w:p w14:paraId="5BBD1EAF" w14:textId="77777777" w:rsidR="00A1268D" w:rsidRDefault="00A1268D" w:rsidP="00442A5A">
            <w:pPr>
              <w:widowControl/>
              <w:rPr>
                <w:rFonts w:asciiTheme="minorHAnsi" w:hAnsiTheme="minorHAnsi" w:cstheme="minorHAnsi"/>
                <w:color w:val="000000"/>
                <w:szCs w:val="24"/>
              </w:rPr>
            </w:pPr>
          </w:p>
          <w:p w14:paraId="014F0D0C" w14:textId="77777777" w:rsidR="00A1268D" w:rsidRDefault="00A1268D" w:rsidP="00442A5A">
            <w:pPr>
              <w:widowControl/>
              <w:rPr>
                <w:rFonts w:asciiTheme="minorHAnsi" w:hAnsiTheme="minorHAnsi" w:cstheme="minorHAnsi"/>
                <w:color w:val="000000"/>
                <w:szCs w:val="24"/>
              </w:rPr>
            </w:pPr>
            <w:r w:rsidRPr="00FA3467">
              <w:rPr>
                <w:rFonts w:asciiTheme="minorHAnsi" w:hAnsiTheme="minorHAnsi" w:cstheme="minorHAnsi"/>
                <w:color w:val="000000"/>
                <w:szCs w:val="24"/>
              </w:rPr>
              <w:t>The office or the elected official of a county who manages and prosecutes child support cases and who employs staff who may be collecting the genetic sample from a party of a child support case.</w:t>
            </w:r>
          </w:p>
          <w:p w14:paraId="50B4474C" w14:textId="77777777" w:rsidR="00A1268D" w:rsidRDefault="00A1268D" w:rsidP="00442A5A">
            <w:pPr>
              <w:widowControl/>
              <w:rPr>
                <w:rFonts w:asciiTheme="minorHAnsi" w:hAnsiTheme="minorHAnsi" w:cstheme="minorHAnsi"/>
                <w:color w:val="000000"/>
                <w:szCs w:val="24"/>
              </w:rPr>
            </w:pPr>
          </w:p>
          <w:p w14:paraId="2F200275" w14:textId="77777777" w:rsidR="00A1268D" w:rsidRDefault="00A1268D" w:rsidP="00442A5A">
            <w:pPr>
              <w:widowControl/>
              <w:rPr>
                <w:rFonts w:asciiTheme="minorHAnsi" w:hAnsiTheme="minorHAnsi" w:cstheme="minorHAnsi"/>
                <w:color w:val="000000"/>
                <w:szCs w:val="24"/>
              </w:rPr>
            </w:pPr>
            <w:r w:rsidRPr="0037296A">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p w14:paraId="7A0B0B42" w14:textId="77777777" w:rsidR="00A1268D" w:rsidRDefault="00A1268D" w:rsidP="00442A5A">
            <w:pPr>
              <w:widowControl/>
              <w:rPr>
                <w:rFonts w:asciiTheme="minorHAnsi" w:hAnsiTheme="minorHAnsi" w:cstheme="minorHAnsi"/>
                <w:color w:val="000000"/>
                <w:szCs w:val="24"/>
              </w:rPr>
            </w:pPr>
          </w:p>
          <w:p w14:paraId="14BBCB21"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1711E0D7" w14:textId="77777777" w:rsidTr="00442A5A">
        <w:trPr>
          <w:trHeight w:val="630"/>
        </w:trPr>
        <w:tc>
          <w:tcPr>
            <w:tcW w:w="2581" w:type="dxa"/>
            <w:shd w:val="clear" w:color="auto" w:fill="auto"/>
            <w:hideMark/>
          </w:tcPr>
          <w:p w14:paraId="731FDAD4" w14:textId="77777777" w:rsidR="00A1268D" w:rsidRDefault="00A1268D" w:rsidP="00442A5A">
            <w:pPr>
              <w:widowControl/>
              <w:rPr>
                <w:rFonts w:asciiTheme="minorHAnsi" w:hAnsiTheme="minorHAnsi" w:cstheme="minorHAnsi"/>
                <w:color w:val="000000"/>
                <w:szCs w:val="24"/>
              </w:rPr>
            </w:pPr>
            <w:r>
              <w:rPr>
                <w:rFonts w:asciiTheme="minorHAnsi" w:hAnsiTheme="minorHAnsi" w:cstheme="minorHAnsi"/>
                <w:color w:val="000000"/>
                <w:szCs w:val="24"/>
              </w:rPr>
              <w:lastRenderedPageBreak/>
              <w:t>Sample</w:t>
            </w:r>
          </w:p>
          <w:p w14:paraId="281ADE32" w14:textId="77777777" w:rsidR="00A1268D" w:rsidRDefault="00A1268D" w:rsidP="00442A5A">
            <w:pPr>
              <w:widowControl/>
              <w:rPr>
                <w:rFonts w:asciiTheme="minorHAnsi" w:hAnsiTheme="minorHAnsi" w:cstheme="minorHAnsi"/>
                <w:color w:val="000000"/>
                <w:szCs w:val="24"/>
              </w:rPr>
            </w:pPr>
          </w:p>
          <w:p w14:paraId="29CADC49" w14:textId="77777777" w:rsidR="00A1268D" w:rsidRDefault="00A1268D" w:rsidP="00442A5A">
            <w:pPr>
              <w:widowControl/>
              <w:rPr>
                <w:rFonts w:asciiTheme="minorHAnsi" w:hAnsiTheme="minorHAnsi" w:cstheme="minorHAnsi"/>
                <w:color w:val="000000"/>
                <w:szCs w:val="24"/>
              </w:rPr>
            </w:pPr>
          </w:p>
          <w:p w14:paraId="6671B83B"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235" w:type="dxa"/>
            <w:shd w:val="clear" w:color="auto" w:fill="auto"/>
            <w:hideMark/>
          </w:tcPr>
          <w:p w14:paraId="33B595DD"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5842FE60" w14:textId="77777777" w:rsidR="00A1268D" w:rsidRDefault="00A1268D" w:rsidP="00442A5A">
            <w:pPr>
              <w:widowControl/>
              <w:rPr>
                <w:rFonts w:asciiTheme="minorHAnsi" w:hAnsiTheme="minorHAnsi" w:cstheme="minorHAnsi"/>
                <w:color w:val="000000"/>
                <w:szCs w:val="24"/>
              </w:rPr>
            </w:pPr>
            <w:r w:rsidRPr="007D7D34">
              <w:rPr>
                <w:rFonts w:asciiTheme="minorHAnsi" w:hAnsiTheme="minorHAnsi" w:cstheme="minorHAnsi"/>
                <w:color w:val="000000"/>
                <w:szCs w:val="24"/>
              </w:rPr>
              <w:t xml:space="preserve">The genetic material collected from the body, </w:t>
            </w:r>
            <w:proofErr w:type="gramStart"/>
            <w:r w:rsidRPr="007D7D34">
              <w:rPr>
                <w:rFonts w:asciiTheme="minorHAnsi" w:hAnsiTheme="minorHAnsi" w:cstheme="minorHAnsi"/>
                <w:color w:val="000000"/>
                <w:szCs w:val="24"/>
              </w:rPr>
              <w:t>most commonly collected</w:t>
            </w:r>
            <w:proofErr w:type="gramEnd"/>
            <w:r w:rsidRPr="007D7D34">
              <w:rPr>
                <w:rFonts w:asciiTheme="minorHAnsi" w:hAnsiTheme="minorHAnsi" w:cstheme="minorHAnsi"/>
                <w:color w:val="000000"/>
                <w:szCs w:val="24"/>
              </w:rPr>
              <w:t xml:space="preserve"> through buccal swabbing inside the cheek.</w:t>
            </w:r>
          </w:p>
          <w:p w14:paraId="1D258078" w14:textId="77777777" w:rsidR="00A1268D" w:rsidRDefault="00A1268D" w:rsidP="00442A5A">
            <w:pPr>
              <w:widowControl/>
              <w:rPr>
                <w:rFonts w:asciiTheme="minorHAnsi" w:hAnsiTheme="minorHAnsi" w:cstheme="minorHAnsi"/>
                <w:color w:val="000000"/>
                <w:szCs w:val="24"/>
              </w:rPr>
            </w:pPr>
          </w:p>
          <w:p w14:paraId="42BE3C08"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A1268D" w:rsidRPr="006B1296" w14:paraId="41BD2EB6" w14:textId="77777777" w:rsidTr="00442A5A">
        <w:trPr>
          <w:trHeight w:val="630"/>
        </w:trPr>
        <w:tc>
          <w:tcPr>
            <w:tcW w:w="2581" w:type="dxa"/>
            <w:shd w:val="clear" w:color="auto" w:fill="auto"/>
            <w:hideMark/>
          </w:tcPr>
          <w:p w14:paraId="23EB5B18" w14:textId="77777777" w:rsidR="00A1268D" w:rsidRDefault="00A1268D" w:rsidP="00442A5A">
            <w:pPr>
              <w:widowControl/>
              <w:rPr>
                <w:rFonts w:asciiTheme="minorHAnsi" w:hAnsiTheme="minorHAnsi" w:cstheme="minorHAnsi"/>
                <w:color w:val="000000"/>
                <w:szCs w:val="24"/>
              </w:rPr>
            </w:pPr>
          </w:p>
          <w:p w14:paraId="17126A08"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235" w:type="dxa"/>
            <w:shd w:val="clear" w:color="auto" w:fill="auto"/>
            <w:hideMark/>
          </w:tcPr>
          <w:p w14:paraId="387A853B"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4F55F77B" w14:textId="77777777" w:rsidR="00A1268D" w:rsidRDefault="00A1268D" w:rsidP="00442A5A">
            <w:pPr>
              <w:widowControl/>
              <w:rPr>
                <w:rFonts w:asciiTheme="minorHAnsi" w:hAnsiTheme="minorHAnsi" w:cstheme="minorHAnsi"/>
                <w:color w:val="000000"/>
                <w:szCs w:val="24"/>
              </w:rPr>
            </w:pPr>
          </w:p>
          <w:p w14:paraId="30041BBA"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p w14:paraId="28A87395" w14:textId="77777777" w:rsidR="00A1268D" w:rsidRDefault="00A1268D" w:rsidP="00442A5A">
            <w:pPr>
              <w:widowControl/>
              <w:rPr>
                <w:rFonts w:asciiTheme="minorHAnsi" w:hAnsiTheme="minorHAnsi" w:cstheme="minorHAnsi"/>
                <w:color w:val="000000"/>
                <w:szCs w:val="24"/>
              </w:rPr>
            </w:pPr>
          </w:p>
          <w:p w14:paraId="6166D9C4"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7521FF8F" w14:textId="77777777" w:rsidTr="00442A5A">
        <w:trPr>
          <w:trHeight w:val="765"/>
        </w:trPr>
        <w:tc>
          <w:tcPr>
            <w:tcW w:w="2581" w:type="dxa"/>
            <w:shd w:val="clear" w:color="auto" w:fill="auto"/>
            <w:hideMark/>
          </w:tcPr>
          <w:p w14:paraId="11B5D549"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235" w:type="dxa"/>
            <w:shd w:val="clear" w:color="auto" w:fill="auto"/>
            <w:hideMark/>
          </w:tcPr>
          <w:p w14:paraId="07C40AD8"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06E0B23A" w14:textId="77777777" w:rsidR="00A1268D" w:rsidRPr="006B1296"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A1268D" w:rsidRPr="006B1296" w14:paraId="5B6114FA" w14:textId="77777777" w:rsidTr="00442A5A">
        <w:trPr>
          <w:trHeight w:val="300"/>
        </w:trPr>
        <w:tc>
          <w:tcPr>
            <w:tcW w:w="2581" w:type="dxa"/>
            <w:shd w:val="clear" w:color="auto" w:fill="auto"/>
          </w:tcPr>
          <w:p w14:paraId="3455FC66" w14:textId="77777777" w:rsidR="00A1268D" w:rsidRPr="006B1296" w:rsidRDefault="00A1268D" w:rsidP="00442A5A">
            <w:pPr>
              <w:widowControl/>
              <w:rPr>
                <w:rFonts w:asciiTheme="minorHAnsi" w:hAnsiTheme="minorHAnsi" w:cstheme="minorHAnsi"/>
                <w:color w:val="000000"/>
                <w:szCs w:val="24"/>
              </w:rPr>
            </w:pPr>
          </w:p>
        </w:tc>
        <w:tc>
          <w:tcPr>
            <w:tcW w:w="235" w:type="dxa"/>
            <w:shd w:val="clear" w:color="auto" w:fill="auto"/>
          </w:tcPr>
          <w:p w14:paraId="61C09AD0"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tcPr>
          <w:p w14:paraId="34FFFB86"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2F0A7AFC" w14:textId="77777777" w:rsidTr="00442A5A">
        <w:trPr>
          <w:trHeight w:val="300"/>
        </w:trPr>
        <w:tc>
          <w:tcPr>
            <w:tcW w:w="2581" w:type="dxa"/>
            <w:shd w:val="clear" w:color="auto" w:fill="auto"/>
          </w:tcPr>
          <w:p w14:paraId="366E97BB"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Subcontractor</w:t>
            </w:r>
          </w:p>
          <w:p w14:paraId="4BBFC3C3" w14:textId="77777777" w:rsidR="00A1268D" w:rsidRPr="00C10391" w:rsidRDefault="00A1268D" w:rsidP="00442A5A">
            <w:pPr>
              <w:rPr>
                <w:rFonts w:asciiTheme="minorHAnsi" w:hAnsiTheme="minorHAnsi" w:cstheme="minorHAnsi"/>
                <w:szCs w:val="24"/>
              </w:rPr>
            </w:pPr>
          </w:p>
          <w:p w14:paraId="16C60016" w14:textId="77777777" w:rsidR="00A1268D" w:rsidRPr="00C10391" w:rsidRDefault="00A1268D" w:rsidP="00442A5A">
            <w:pPr>
              <w:rPr>
                <w:rFonts w:asciiTheme="minorHAnsi" w:hAnsiTheme="minorHAnsi" w:cstheme="minorHAnsi"/>
                <w:szCs w:val="24"/>
              </w:rPr>
            </w:pPr>
          </w:p>
          <w:p w14:paraId="44FE0337" w14:textId="77777777" w:rsidR="00A1268D" w:rsidRPr="00C10391" w:rsidRDefault="00A1268D" w:rsidP="00442A5A">
            <w:pPr>
              <w:rPr>
                <w:rFonts w:asciiTheme="minorHAnsi" w:hAnsiTheme="minorHAnsi" w:cstheme="minorHAnsi"/>
                <w:szCs w:val="24"/>
              </w:rPr>
            </w:pPr>
          </w:p>
          <w:p w14:paraId="5FCE29CC" w14:textId="77777777" w:rsidR="00A1268D" w:rsidRPr="00C10391" w:rsidRDefault="00A1268D" w:rsidP="00442A5A">
            <w:pPr>
              <w:rPr>
                <w:rFonts w:asciiTheme="minorHAnsi" w:hAnsiTheme="minorHAnsi" w:cstheme="minorHAnsi"/>
                <w:szCs w:val="24"/>
              </w:rPr>
            </w:pPr>
            <w:r>
              <w:rPr>
                <w:rFonts w:asciiTheme="minorHAnsi" w:hAnsiTheme="minorHAnsi" w:cstheme="minorHAnsi"/>
                <w:szCs w:val="24"/>
              </w:rPr>
              <w:t>Title IV-D</w:t>
            </w:r>
          </w:p>
        </w:tc>
        <w:tc>
          <w:tcPr>
            <w:tcW w:w="235" w:type="dxa"/>
            <w:shd w:val="clear" w:color="auto" w:fill="auto"/>
          </w:tcPr>
          <w:p w14:paraId="032668A1"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tcPr>
          <w:p w14:paraId="7388A314"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p w14:paraId="5BE5381E" w14:textId="77777777" w:rsidR="00A1268D" w:rsidRDefault="00A1268D" w:rsidP="00442A5A">
            <w:pPr>
              <w:widowControl/>
              <w:rPr>
                <w:rFonts w:asciiTheme="minorHAnsi" w:hAnsiTheme="minorHAnsi" w:cstheme="minorHAnsi"/>
                <w:color w:val="000000"/>
                <w:szCs w:val="24"/>
              </w:rPr>
            </w:pPr>
          </w:p>
          <w:p w14:paraId="03A6BF6D" w14:textId="77777777" w:rsidR="00A1268D" w:rsidRPr="006B1296" w:rsidRDefault="00A1268D" w:rsidP="00442A5A">
            <w:pPr>
              <w:widowControl/>
              <w:rPr>
                <w:rFonts w:asciiTheme="minorHAnsi" w:hAnsiTheme="minorHAnsi" w:cstheme="minorHAnsi"/>
                <w:color w:val="000000"/>
                <w:szCs w:val="24"/>
              </w:rPr>
            </w:pPr>
            <w:r w:rsidRPr="00D54F4B">
              <w:rPr>
                <w:rFonts w:asciiTheme="minorHAnsi" w:hAnsiTheme="minorHAnsi" w:cstheme="minorHAnsi"/>
                <w:color w:val="000000"/>
                <w:szCs w:val="24"/>
              </w:rPr>
              <w:t>Title IV-D of the Social Security Act requires every state to provide child support services. In Indiana, the Title IV-D Child Support Program is administrated by the Department of Child Services, Child Support Bureau, and is carried out locally by the county Prosecutor’s Office, the office of the county clerk, and the courts.</w:t>
            </w:r>
          </w:p>
        </w:tc>
      </w:tr>
      <w:tr w:rsidR="00A1268D" w:rsidRPr="006B1296" w14:paraId="343999A4" w14:textId="77777777" w:rsidTr="00442A5A">
        <w:trPr>
          <w:trHeight w:val="300"/>
        </w:trPr>
        <w:tc>
          <w:tcPr>
            <w:tcW w:w="2581" w:type="dxa"/>
            <w:shd w:val="clear" w:color="auto" w:fill="auto"/>
          </w:tcPr>
          <w:p w14:paraId="401CECD7" w14:textId="77777777" w:rsidR="00A1268D" w:rsidRPr="006B1296" w:rsidRDefault="00A1268D" w:rsidP="00442A5A">
            <w:pPr>
              <w:widowControl/>
              <w:rPr>
                <w:rFonts w:asciiTheme="minorHAnsi" w:hAnsiTheme="minorHAnsi" w:cstheme="minorHAnsi"/>
                <w:color w:val="000000"/>
                <w:szCs w:val="24"/>
              </w:rPr>
            </w:pPr>
          </w:p>
        </w:tc>
        <w:tc>
          <w:tcPr>
            <w:tcW w:w="235" w:type="dxa"/>
            <w:shd w:val="clear" w:color="auto" w:fill="auto"/>
          </w:tcPr>
          <w:p w14:paraId="30B6BF09"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tcPr>
          <w:p w14:paraId="6DCB8852" w14:textId="77777777" w:rsidR="00A1268D" w:rsidRPr="006B1296" w:rsidRDefault="00A1268D" w:rsidP="00442A5A">
            <w:pPr>
              <w:widowControl/>
              <w:rPr>
                <w:rFonts w:asciiTheme="minorHAnsi" w:hAnsiTheme="minorHAnsi" w:cstheme="minorHAnsi"/>
                <w:color w:val="000000"/>
                <w:szCs w:val="24"/>
              </w:rPr>
            </w:pPr>
          </w:p>
        </w:tc>
      </w:tr>
      <w:tr w:rsidR="00A1268D" w:rsidRPr="006B1296" w14:paraId="6CB7312A" w14:textId="77777777" w:rsidTr="00442A5A">
        <w:trPr>
          <w:trHeight w:val="510"/>
        </w:trPr>
        <w:tc>
          <w:tcPr>
            <w:tcW w:w="2581" w:type="dxa"/>
            <w:shd w:val="clear" w:color="auto" w:fill="auto"/>
            <w:hideMark/>
          </w:tcPr>
          <w:p w14:paraId="20C7F921"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p w14:paraId="32AD2495" w14:textId="77777777" w:rsidR="00A1268D" w:rsidRPr="004D3A02" w:rsidRDefault="00A1268D" w:rsidP="00442A5A">
            <w:pPr>
              <w:rPr>
                <w:rFonts w:asciiTheme="minorHAnsi" w:hAnsiTheme="minorHAnsi" w:cstheme="minorHAnsi"/>
                <w:szCs w:val="24"/>
              </w:rPr>
            </w:pPr>
          </w:p>
          <w:p w14:paraId="37612772" w14:textId="77777777" w:rsidR="00A1268D" w:rsidRPr="004D3A02" w:rsidRDefault="00A1268D" w:rsidP="00442A5A">
            <w:pPr>
              <w:rPr>
                <w:rFonts w:asciiTheme="minorHAnsi" w:hAnsiTheme="minorHAnsi" w:cstheme="minorHAnsi"/>
                <w:szCs w:val="24"/>
              </w:rPr>
            </w:pPr>
          </w:p>
          <w:p w14:paraId="2533068D" w14:textId="77777777" w:rsidR="00A1268D" w:rsidRDefault="00A1268D" w:rsidP="00442A5A">
            <w:pPr>
              <w:rPr>
                <w:rFonts w:asciiTheme="minorHAnsi" w:hAnsiTheme="minorHAnsi" w:cstheme="minorHAnsi"/>
                <w:color w:val="000000"/>
                <w:szCs w:val="24"/>
              </w:rPr>
            </w:pPr>
          </w:p>
          <w:p w14:paraId="318F034D" w14:textId="77777777" w:rsidR="00A1268D" w:rsidRDefault="00A1268D" w:rsidP="00442A5A">
            <w:pPr>
              <w:rPr>
                <w:rFonts w:asciiTheme="minorHAnsi" w:hAnsiTheme="minorHAnsi" w:cstheme="minorHAnsi"/>
                <w:color w:val="000000"/>
                <w:szCs w:val="24"/>
              </w:rPr>
            </w:pPr>
            <w:r>
              <w:rPr>
                <w:rFonts w:asciiTheme="minorHAnsi" w:hAnsiTheme="minorHAnsi" w:cstheme="minorHAnsi"/>
                <w:color w:val="000000"/>
                <w:szCs w:val="24"/>
              </w:rPr>
              <w:t>Vendor Draw</w:t>
            </w:r>
          </w:p>
          <w:p w14:paraId="567E5DAA" w14:textId="77777777" w:rsidR="00A1268D" w:rsidRDefault="00A1268D" w:rsidP="00442A5A">
            <w:pPr>
              <w:rPr>
                <w:rFonts w:asciiTheme="minorHAnsi" w:hAnsiTheme="minorHAnsi" w:cstheme="minorHAnsi"/>
                <w:color w:val="000000"/>
                <w:szCs w:val="24"/>
              </w:rPr>
            </w:pPr>
          </w:p>
          <w:p w14:paraId="48DC218B" w14:textId="77777777" w:rsidR="00A1268D" w:rsidRDefault="00A1268D" w:rsidP="00442A5A">
            <w:pPr>
              <w:rPr>
                <w:rFonts w:asciiTheme="minorHAnsi" w:hAnsiTheme="minorHAnsi" w:cstheme="minorHAnsi"/>
                <w:color w:val="000000"/>
                <w:szCs w:val="24"/>
              </w:rPr>
            </w:pPr>
          </w:p>
          <w:p w14:paraId="3FFFA2B8" w14:textId="77777777" w:rsidR="00A1268D" w:rsidRDefault="00A1268D" w:rsidP="00442A5A">
            <w:pPr>
              <w:rPr>
                <w:rFonts w:asciiTheme="minorHAnsi" w:hAnsiTheme="minorHAnsi" w:cstheme="minorHAnsi"/>
                <w:color w:val="000000"/>
                <w:szCs w:val="24"/>
              </w:rPr>
            </w:pPr>
            <w:r>
              <w:rPr>
                <w:rFonts w:asciiTheme="minorHAnsi" w:hAnsiTheme="minorHAnsi" w:cstheme="minorHAnsi"/>
                <w:color w:val="000000"/>
                <w:szCs w:val="24"/>
              </w:rPr>
              <w:t>VSC</w:t>
            </w:r>
          </w:p>
          <w:p w14:paraId="4D1242C9" w14:textId="77777777" w:rsidR="00A1268D" w:rsidRPr="004D3A02" w:rsidRDefault="00A1268D" w:rsidP="00442A5A">
            <w:pPr>
              <w:rPr>
                <w:rFonts w:asciiTheme="minorHAnsi" w:hAnsiTheme="minorHAnsi" w:cstheme="minorHAnsi"/>
                <w:szCs w:val="24"/>
              </w:rPr>
            </w:pPr>
          </w:p>
        </w:tc>
        <w:tc>
          <w:tcPr>
            <w:tcW w:w="235" w:type="dxa"/>
            <w:shd w:val="clear" w:color="auto" w:fill="auto"/>
            <w:hideMark/>
          </w:tcPr>
          <w:p w14:paraId="5098FFF8" w14:textId="77777777" w:rsidR="00A1268D" w:rsidRPr="006B1296" w:rsidRDefault="00A1268D" w:rsidP="00442A5A">
            <w:pPr>
              <w:widowControl/>
              <w:rPr>
                <w:rFonts w:asciiTheme="minorHAnsi" w:hAnsiTheme="minorHAnsi" w:cstheme="minorHAnsi"/>
                <w:color w:val="000000"/>
                <w:szCs w:val="24"/>
              </w:rPr>
            </w:pPr>
          </w:p>
        </w:tc>
        <w:tc>
          <w:tcPr>
            <w:tcW w:w="6544" w:type="dxa"/>
            <w:shd w:val="clear" w:color="auto" w:fill="auto"/>
            <w:hideMark/>
          </w:tcPr>
          <w:p w14:paraId="18A0BCF7" w14:textId="77777777" w:rsidR="00A1268D" w:rsidRDefault="00A1268D" w:rsidP="00442A5A">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respondent proposes on </w:t>
            </w:r>
            <w:r w:rsidRPr="006B1296">
              <w:rPr>
                <w:rFonts w:asciiTheme="minorHAnsi" w:hAnsiTheme="minorHAnsi" w:cstheme="minorHAnsi"/>
                <w:b/>
                <w:bCs/>
                <w:color w:val="000000"/>
                <w:szCs w:val="24"/>
              </w:rPr>
              <w:t>Attachment D</w:t>
            </w:r>
            <w:r w:rsidRPr="006B1296">
              <w:rPr>
                <w:rFonts w:asciiTheme="minorHAnsi" w:hAnsiTheme="minorHAnsi" w:cstheme="minorHAnsi"/>
                <w:color w:val="000000"/>
                <w:szCs w:val="24"/>
              </w:rPr>
              <w:t xml:space="preserve"> that represents their total, all-inclusive price.</w:t>
            </w:r>
          </w:p>
          <w:p w14:paraId="697E0A79" w14:textId="77777777" w:rsidR="00A1268D" w:rsidRDefault="00A1268D" w:rsidP="00442A5A">
            <w:pPr>
              <w:widowControl/>
              <w:rPr>
                <w:rFonts w:asciiTheme="minorHAnsi" w:hAnsiTheme="minorHAnsi" w:cstheme="minorHAnsi"/>
                <w:color w:val="000000"/>
                <w:szCs w:val="24"/>
              </w:rPr>
            </w:pPr>
          </w:p>
          <w:p w14:paraId="2364AD62" w14:textId="77777777" w:rsidR="00A1268D" w:rsidRDefault="00A1268D" w:rsidP="00442A5A">
            <w:pPr>
              <w:widowControl/>
              <w:rPr>
                <w:rFonts w:asciiTheme="minorHAnsi" w:hAnsiTheme="minorHAnsi" w:cstheme="minorHAnsi"/>
                <w:color w:val="000000"/>
                <w:szCs w:val="24"/>
              </w:rPr>
            </w:pPr>
          </w:p>
          <w:p w14:paraId="685C51E1" w14:textId="77777777" w:rsidR="00A1268D" w:rsidRDefault="00A1268D" w:rsidP="00442A5A">
            <w:pPr>
              <w:widowControl/>
              <w:rPr>
                <w:rFonts w:asciiTheme="minorHAnsi" w:hAnsiTheme="minorHAnsi" w:cstheme="minorHAnsi"/>
                <w:color w:val="000000"/>
                <w:szCs w:val="24"/>
              </w:rPr>
            </w:pPr>
            <w:r w:rsidRPr="002E0737">
              <w:rPr>
                <w:rFonts w:asciiTheme="minorHAnsi" w:hAnsiTheme="minorHAnsi" w:cstheme="minorHAnsi"/>
                <w:color w:val="000000"/>
                <w:szCs w:val="24"/>
              </w:rPr>
              <w:t xml:space="preserve">When the genetic test draw is conducted by an employee, </w:t>
            </w:r>
            <w:proofErr w:type="gramStart"/>
            <w:r w:rsidRPr="002E0737">
              <w:rPr>
                <w:rFonts w:asciiTheme="minorHAnsi" w:hAnsiTheme="minorHAnsi" w:cstheme="minorHAnsi"/>
                <w:color w:val="000000"/>
                <w:szCs w:val="24"/>
              </w:rPr>
              <w:t>subcontractor</w:t>
            </w:r>
            <w:proofErr w:type="gramEnd"/>
            <w:r w:rsidRPr="002E0737">
              <w:rPr>
                <w:rFonts w:asciiTheme="minorHAnsi" w:hAnsiTheme="minorHAnsi" w:cstheme="minorHAnsi"/>
                <w:color w:val="000000"/>
                <w:szCs w:val="24"/>
              </w:rPr>
              <w:t xml:space="preserve"> or agent of the vendor.</w:t>
            </w:r>
          </w:p>
          <w:p w14:paraId="38BE174E" w14:textId="77777777" w:rsidR="00A1268D" w:rsidRDefault="00A1268D" w:rsidP="00442A5A">
            <w:pPr>
              <w:widowControl/>
              <w:rPr>
                <w:rFonts w:asciiTheme="minorHAnsi" w:hAnsiTheme="minorHAnsi" w:cstheme="minorHAnsi"/>
                <w:color w:val="000000"/>
                <w:szCs w:val="24"/>
              </w:rPr>
            </w:pPr>
          </w:p>
          <w:p w14:paraId="6F90DAC2" w14:textId="77777777" w:rsidR="00A1268D" w:rsidRDefault="00A1268D" w:rsidP="00442A5A">
            <w:pPr>
              <w:widowControl/>
              <w:rPr>
                <w:rFonts w:asciiTheme="minorHAnsi" w:hAnsiTheme="minorHAnsi" w:cstheme="minorHAnsi"/>
                <w:color w:val="000000"/>
                <w:szCs w:val="24"/>
              </w:rPr>
            </w:pPr>
            <w:r w:rsidRPr="007611CC">
              <w:rPr>
                <w:rFonts w:asciiTheme="minorHAnsi" w:hAnsiTheme="minorHAnsi" w:cstheme="minorHAnsi"/>
                <w:color w:val="000000"/>
                <w:szCs w:val="24"/>
              </w:rPr>
              <w:t xml:space="preserve">Valuable Scope Contribution – A business function that supports the scope of this </w:t>
            </w:r>
            <w:proofErr w:type="gramStart"/>
            <w:r w:rsidRPr="007611CC">
              <w:rPr>
                <w:rFonts w:asciiTheme="minorHAnsi" w:hAnsiTheme="minorHAnsi" w:cstheme="minorHAnsi"/>
                <w:color w:val="000000"/>
                <w:szCs w:val="24"/>
              </w:rPr>
              <w:t>solicitation</w:t>
            </w:r>
            <w:proofErr w:type="gramEnd"/>
          </w:p>
          <w:p w14:paraId="232532FF" w14:textId="77777777" w:rsidR="00A1268D" w:rsidRDefault="00A1268D" w:rsidP="00442A5A">
            <w:pPr>
              <w:widowControl/>
              <w:rPr>
                <w:rFonts w:asciiTheme="minorHAnsi" w:hAnsiTheme="minorHAnsi" w:cstheme="minorHAnsi"/>
                <w:color w:val="000000"/>
                <w:szCs w:val="24"/>
              </w:rPr>
            </w:pPr>
          </w:p>
          <w:p w14:paraId="6522377A" w14:textId="77777777" w:rsidR="00A1268D" w:rsidRPr="006B1296" w:rsidRDefault="00A1268D" w:rsidP="00442A5A">
            <w:pPr>
              <w:widowControl/>
              <w:rPr>
                <w:rFonts w:asciiTheme="minorHAnsi" w:hAnsiTheme="minorHAnsi" w:cstheme="minorHAnsi"/>
                <w:color w:val="000000"/>
                <w:szCs w:val="24"/>
              </w:rPr>
            </w:pPr>
          </w:p>
        </w:tc>
      </w:tr>
    </w:tbl>
    <w:p w14:paraId="099409F5" w14:textId="0F4EBC5F" w:rsidR="002B333A" w:rsidRDefault="002B333A" w:rsidP="006733D7">
      <w:pPr>
        <w:widowControl/>
        <w:rPr>
          <w:rFonts w:asciiTheme="minorHAnsi" w:hAnsiTheme="minorHAnsi" w:cstheme="minorHAnsi"/>
          <w:szCs w:val="24"/>
        </w:rPr>
      </w:pPr>
    </w:p>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3" w:name="_Toc80794440"/>
      <w:r w:rsidRPr="006B1296">
        <w:rPr>
          <w:rFonts w:asciiTheme="minorHAnsi" w:hAnsiTheme="minorHAnsi" w:cstheme="minorHAnsi"/>
          <w:color w:val="auto"/>
          <w:sz w:val="24"/>
          <w:szCs w:val="24"/>
        </w:rPr>
        <w:lastRenderedPageBreak/>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the </w:t>
      </w:r>
      <w:r w:rsidR="00EE3469">
        <w:rPr>
          <w:rFonts w:asciiTheme="minorHAnsi" w:hAnsiTheme="minorHAnsi" w:cstheme="minorHAnsi"/>
          <w:b/>
          <w:bCs/>
          <w:color w:val="auto"/>
          <w:sz w:val="24"/>
          <w:szCs w:val="24"/>
        </w:rPr>
        <w:t>Solicitation</w:t>
      </w:r>
      <w:bookmarkEnd w:id="3"/>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0A259C1D" w14:textId="77777777" w:rsidR="00562B9E" w:rsidRPr="006B1296" w:rsidRDefault="00562B9E" w:rsidP="00562B9E">
      <w:pPr>
        <w:widowControl/>
        <w:rPr>
          <w:rFonts w:asciiTheme="minorHAnsi" w:hAnsiTheme="minorHAnsi" w:cstheme="minorHAnsi"/>
          <w:szCs w:val="24"/>
        </w:rPr>
      </w:pPr>
      <w:r w:rsidRPr="006B1296">
        <w:rPr>
          <w:rFonts w:asciiTheme="minorHAnsi" w:hAnsiTheme="minorHAnsi" w:cstheme="minorHAnsi"/>
          <w:szCs w:val="24"/>
        </w:rPr>
        <w:t xml:space="preserve">The purpose of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is to </w:t>
      </w:r>
      <w:r w:rsidRPr="00553999">
        <w:rPr>
          <w:rFonts w:asciiTheme="minorHAnsi" w:hAnsiTheme="minorHAnsi" w:cstheme="minorHAnsi"/>
          <w:szCs w:val="24"/>
        </w:rPr>
        <w:t>select one (1) to four (4) respondent(s) that can satisfy the State’s need for Genetic Testing.  It is the intent of DCS to contract with one (1) to four (4) respondent(s) that provides quality Genetic Testing for DCS.</w:t>
      </w:r>
    </w:p>
    <w:p w14:paraId="2D05B9C3" w14:textId="4FB43818" w:rsidR="00E65249" w:rsidRPr="006B1296" w:rsidRDefault="00E65249" w:rsidP="006733D7">
      <w:pPr>
        <w:widowControl/>
        <w:rPr>
          <w:rFonts w:asciiTheme="minorHAnsi" w:hAnsiTheme="minorHAnsi" w:cstheme="minorHAnsi"/>
          <w:szCs w:val="24"/>
        </w:rPr>
      </w:pPr>
    </w:p>
    <w:p w14:paraId="53B8AB4B" w14:textId="173E3E63" w:rsidR="00B136D9" w:rsidRPr="00011390" w:rsidRDefault="00B136D9" w:rsidP="006733D7">
      <w:pPr>
        <w:pStyle w:val="Heading2"/>
        <w:numPr>
          <w:ilvl w:val="1"/>
          <w:numId w:val="24"/>
        </w:numPr>
        <w:spacing w:before="0"/>
        <w:rPr>
          <w:rFonts w:asciiTheme="minorHAnsi" w:hAnsiTheme="minorHAnsi" w:cstheme="minorHAnsi"/>
          <w:b/>
          <w:bCs/>
          <w:color w:val="auto"/>
          <w:sz w:val="24"/>
          <w:szCs w:val="24"/>
          <w:lang w:val="fr-FR"/>
        </w:rPr>
      </w:pPr>
      <w:bookmarkStart w:id="4" w:name="_SUMMARY_SCOPE_OF"/>
      <w:bookmarkStart w:id="5" w:name="_Toc118220291"/>
      <w:bookmarkStart w:id="6" w:name="_Toc80794441"/>
      <w:bookmarkEnd w:id="4"/>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5"/>
      <w:bookmarkEnd w:id="6"/>
    </w:p>
    <w:p w14:paraId="6E902DC4" w14:textId="77777777" w:rsidR="00B136D9" w:rsidRPr="006B1296" w:rsidRDefault="00B136D9" w:rsidP="006733D7">
      <w:pPr>
        <w:widowControl/>
        <w:rPr>
          <w:rFonts w:asciiTheme="minorHAnsi" w:hAnsiTheme="minorHAnsi" w:cstheme="minorHAnsi"/>
          <w:color w:val="FF0000"/>
          <w:szCs w:val="24"/>
        </w:rPr>
      </w:pPr>
    </w:p>
    <w:p w14:paraId="09EE5BE3" w14:textId="77777777" w:rsidR="005F60CA" w:rsidRPr="00C95E02" w:rsidRDefault="005F60CA" w:rsidP="005F60CA">
      <w:pPr>
        <w:rPr>
          <w:rFonts w:asciiTheme="minorHAnsi" w:eastAsia="Garamond" w:hAnsiTheme="minorHAnsi" w:cstheme="minorHAnsi"/>
          <w:szCs w:val="24"/>
        </w:rPr>
      </w:pPr>
      <w:r w:rsidRPr="00C95E02">
        <w:rPr>
          <w:rFonts w:asciiTheme="minorHAnsi" w:eastAsia="Garamond" w:hAnsiTheme="minorHAnsi" w:cstheme="minorHAnsi"/>
          <w:szCs w:val="24"/>
        </w:rPr>
        <w:t xml:space="preserve">Please see </w:t>
      </w:r>
      <w:r w:rsidRPr="00C95E02">
        <w:rPr>
          <w:rFonts w:asciiTheme="minorHAnsi" w:eastAsia="Garamond" w:hAnsiTheme="minorHAnsi" w:cstheme="minorHAnsi"/>
          <w:b/>
          <w:bCs/>
          <w:szCs w:val="24"/>
        </w:rPr>
        <w:t>Attachment K</w:t>
      </w:r>
      <w:r w:rsidRPr="00C95E02">
        <w:rPr>
          <w:rFonts w:asciiTheme="minorHAnsi" w:eastAsia="Garamond" w:hAnsiTheme="minorHAnsi" w:cstheme="minorHAnsi"/>
          <w:szCs w:val="24"/>
        </w:rPr>
        <w:t xml:space="preserve"> – Scope of Work for a detailed explanation of the requested services.</w:t>
      </w:r>
    </w:p>
    <w:p w14:paraId="1847D555" w14:textId="77777777" w:rsidR="005F60CA" w:rsidRDefault="005F60CA" w:rsidP="005F60CA">
      <w:pPr>
        <w:rPr>
          <w:rFonts w:asciiTheme="minorHAnsi" w:eastAsia="Garamond" w:hAnsiTheme="minorHAnsi" w:cstheme="minorHAnsi"/>
          <w:color w:val="FF0000"/>
          <w:szCs w:val="24"/>
        </w:rPr>
      </w:pPr>
    </w:p>
    <w:p w14:paraId="16CFD20D" w14:textId="77777777" w:rsidR="005F60CA" w:rsidRPr="007A2EF9" w:rsidRDefault="005F60CA" w:rsidP="005F60CA">
      <w:pPr>
        <w:pStyle w:val="BodyText"/>
        <w:ind w:right="246"/>
        <w:rPr>
          <w:rFonts w:asciiTheme="minorHAnsi" w:hAnsiTheme="minorHAnsi" w:cstheme="minorHAnsi"/>
        </w:rPr>
      </w:pPr>
      <w:r w:rsidRPr="00553999">
        <w:rPr>
          <w:rFonts w:asciiTheme="minorHAnsi" w:hAnsiTheme="minorHAnsi" w:cstheme="minorHAnsi"/>
          <w:spacing w:val="-1"/>
        </w:rPr>
        <w:t>Because</w:t>
      </w:r>
      <w:r w:rsidRPr="00553999">
        <w:rPr>
          <w:rFonts w:asciiTheme="minorHAnsi" w:hAnsiTheme="minorHAnsi" w:cstheme="minorHAnsi"/>
          <w:spacing w:val="-5"/>
        </w:rPr>
        <w:t xml:space="preserve"> </w:t>
      </w:r>
      <w:r w:rsidRPr="00553999">
        <w:rPr>
          <w:rFonts w:asciiTheme="minorHAnsi" w:hAnsiTheme="minorHAnsi" w:cstheme="minorHAnsi"/>
          <w:spacing w:val="-1"/>
        </w:rPr>
        <w:t>federal</w:t>
      </w:r>
      <w:r w:rsidRPr="00553999">
        <w:rPr>
          <w:rFonts w:asciiTheme="minorHAnsi" w:hAnsiTheme="minorHAnsi" w:cstheme="minorHAnsi"/>
          <w:spacing w:val="-4"/>
        </w:rPr>
        <w:t xml:space="preserve"> </w:t>
      </w:r>
      <w:r w:rsidRPr="00553999">
        <w:rPr>
          <w:rFonts w:asciiTheme="minorHAnsi" w:hAnsiTheme="minorHAnsi" w:cstheme="minorHAnsi"/>
        </w:rPr>
        <w:t>funds</w:t>
      </w:r>
      <w:r w:rsidRPr="00553999">
        <w:rPr>
          <w:rFonts w:asciiTheme="minorHAnsi" w:hAnsiTheme="minorHAnsi" w:cstheme="minorHAnsi"/>
          <w:spacing w:val="-6"/>
        </w:rPr>
        <w:t xml:space="preserve"> </w:t>
      </w:r>
      <w:r w:rsidRPr="00553999">
        <w:rPr>
          <w:rFonts w:asciiTheme="minorHAnsi" w:hAnsiTheme="minorHAnsi" w:cstheme="minorHAnsi"/>
        </w:rPr>
        <w:t>may</w:t>
      </w:r>
      <w:r w:rsidRPr="00553999">
        <w:rPr>
          <w:rFonts w:asciiTheme="minorHAnsi" w:hAnsiTheme="minorHAnsi" w:cstheme="minorHAnsi"/>
          <w:spacing w:val="-4"/>
        </w:rPr>
        <w:t xml:space="preserve"> </w:t>
      </w:r>
      <w:r w:rsidRPr="00553999">
        <w:rPr>
          <w:rFonts w:asciiTheme="minorHAnsi" w:hAnsiTheme="minorHAnsi" w:cstheme="minorHAnsi"/>
          <w:spacing w:val="-1"/>
        </w:rPr>
        <w:t>be</w:t>
      </w:r>
      <w:r w:rsidRPr="00553999">
        <w:rPr>
          <w:rFonts w:asciiTheme="minorHAnsi" w:hAnsiTheme="minorHAnsi" w:cstheme="minorHAnsi"/>
          <w:spacing w:val="-4"/>
        </w:rPr>
        <w:t xml:space="preserve"> </w:t>
      </w:r>
      <w:r w:rsidRPr="00553999">
        <w:rPr>
          <w:rFonts w:asciiTheme="minorHAnsi" w:hAnsiTheme="minorHAnsi" w:cstheme="minorHAnsi"/>
          <w:spacing w:val="-1"/>
        </w:rPr>
        <w:t>associated</w:t>
      </w:r>
      <w:r w:rsidRPr="00553999">
        <w:rPr>
          <w:rFonts w:asciiTheme="minorHAnsi" w:hAnsiTheme="minorHAnsi" w:cstheme="minorHAnsi"/>
          <w:spacing w:val="-6"/>
        </w:rPr>
        <w:t xml:space="preserve"> </w:t>
      </w:r>
      <w:r w:rsidRPr="00553999">
        <w:rPr>
          <w:rFonts w:asciiTheme="minorHAnsi" w:hAnsiTheme="minorHAnsi" w:cstheme="minorHAnsi"/>
        </w:rPr>
        <w:t>with</w:t>
      </w:r>
      <w:r w:rsidRPr="00553999">
        <w:rPr>
          <w:rFonts w:asciiTheme="minorHAnsi" w:hAnsiTheme="minorHAnsi" w:cstheme="minorHAnsi"/>
          <w:spacing w:val="-4"/>
        </w:rPr>
        <w:t xml:space="preserve"> </w:t>
      </w:r>
      <w:r w:rsidRPr="00553999">
        <w:rPr>
          <w:rFonts w:asciiTheme="minorHAnsi" w:hAnsiTheme="minorHAnsi" w:cstheme="minorHAnsi"/>
          <w:spacing w:val="-1"/>
        </w:rPr>
        <w:t xml:space="preserve">the </w:t>
      </w:r>
      <w:r w:rsidRPr="00553999">
        <w:rPr>
          <w:rFonts w:asciiTheme="minorHAnsi" w:hAnsiTheme="minorHAnsi" w:cstheme="minorHAnsi"/>
          <w:b/>
          <w:spacing w:val="-1"/>
        </w:rPr>
        <w:t>Genetic Testing Service</w:t>
      </w:r>
      <w:r w:rsidRPr="00553999">
        <w:rPr>
          <w:rFonts w:asciiTheme="minorHAnsi" w:hAnsiTheme="minorHAnsi" w:cstheme="minorHAnsi"/>
          <w:spacing w:val="-1"/>
        </w:rPr>
        <w:t xml:space="preserve"> awarded</w:t>
      </w:r>
      <w:r w:rsidRPr="00553999">
        <w:rPr>
          <w:rFonts w:asciiTheme="minorHAnsi" w:hAnsiTheme="minorHAnsi" w:cstheme="minorHAnsi"/>
          <w:spacing w:val="-3"/>
        </w:rPr>
        <w:t xml:space="preserve"> </w:t>
      </w:r>
      <w:proofErr w:type="gramStart"/>
      <w:r w:rsidRPr="00553999">
        <w:rPr>
          <w:rFonts w:asciiTheme="minorHAnsi" w:hAnsiTheme="minorHAnsi" w:cstheme="minorHAnsi"/>
        </w:rPr>
        <w:t>as</w:t>
      </w:r>
      <w:r w:rsidRPr="00553999">
        <w:rPr>
          <w:rFonts w:asciiTheme="minorHAnsi" w:hAnsiTheme="minorHAnsi" w:cstheme="minorHAnsi"/>
          <w:spacing w:val="-4"/>
        </w:rPr>
        <w:t xml:space="preserve"> </w:t>
      </w:r>
      <w:r w:rsidRPr="00553999">
        <w:rPr>
          <w:rFonts w:asciiTheme="minorHAnsi" w:hAnsiTheme="minorHAnsi" w:cstheme="minorHAnsi"/>
        </w:rPr>
        <w:t>a</w:t>
      </w:r>
      <w:r w:rsidRPr="00553999">
        <w:rPr>
          <w:rFonts w:asciiTheme="minorHAnsi" w:hAnsiTheme="minorHAnsi" w:cstheme="minorHAnsi"/>
          <w:spacing w:val="-2"/>
        </w:rPr>
        <w:t xml:space="preserve"> </w:t>
      </w:r>
      <w:r w:rsidRPr="00553999">
        <w:rPr>
          <w:rFonts w:asciiTheme="minorHAnsi" w:hAnsiTheme="minorHAnsi" w:cstheme="minorHAnsi"/>
          <w:spacing w:val="-1"/>
        </w:rPr>
        <w:t>result</w:t>
      </w:r>
      <w:r w:rsidRPr="00553999">
        <w:rPr>
          <w:rFonts w:asciiTheme="minorHAnsi" w:hAnsiTheme="minorHAnsi" w:cstheme="minorHAnsi"/>
          <w:spacing w:val="-3"/>
        </w:rPr>
        <w:t xml:space="preserve"> </w:t>
      </w:r>
      <w:r w:rsidRPr="00553999">
        <w:rPr>
          <w:rFonts w:asciiTheme="minorHAnsi" w:hAnsiTheme="minorHAnsi" w:cstheme="minorHAnsi"/>
          <w:spacing w:val="-1"/>
        </w:rPr>
        <w:t>of</w:t>
      </w:r>
      <w:proofErr w:type="gramEnd"/>
      <w:r w:rsidRPr="00553999">
        <w:rPr>
          <w:rFonts w:asciiTheme="minorHAnsi" w:hAnsiTheme="minorHAnsi" w:cstheme="minorHAnsi"/>
          <w:spacing w:val="-3"/>
        </w:rPr>
        <w:t xml:space="preserve"> </w:t>
      </w:r>
      <w:r w:rsidRPr="00553999">
        <w:rPr>
          <w:rFonts w:asciiTheme="minorHAnsi" w:hAnsiTheme="minorHAnsi" w:cstheme="minorHAnsi"/>
        </w:rPr>
        <w:t>this</w:t>
      </w:r>
      <w:r w:rsidRPr="00553999">
        <w:rPr>
          <w:rFonts w:asciiTheme="minorHAnsi" w:hAnsiTheme="minorHAnsi" w:cstheme="minorHAnsi"/>
          <w:spacing w:val="-3"/>
        </w:rPr>
        <w:t xml:space="preserve"> </w:t>
      </w:r>
      <w:r w:rsidRPr="00553999">
        <w:rPr>
          <w:rFonts w:asciiTheme="minorHAnsi" w:hAnsiTheme="minorHAnsi" w:cstheme="minorHAnsi"/>
        </w:rPr>
        <w:t>RF</w:t>
      </w:r>
      <w:r>
        <w:rPr>
          <w:rFonts w:asciiTheme="minorHAnsi" w:hAnsiTheme="minorHAnsi" w:cstheme="minorHAnsi"/>
        </w:rPr>
        <w:t>P</w:t>
      </w:r>
      <w:r w:rsidRPr="00553999">
        <w:rPr>
          <w:rFonts w:asciiTheme="minorHAnsi" w:hAnsiTheme="minorHAnsi" w:cstheme="minorHAnsi"/>
        </w:rPr>
        <w:t>,</w:t>
      </w:r>
      <w:r w:rsidRPr="00553999">
        <w:rPr>
          <w:rFonts w:asciiTheme="minorHAnsi" w:hAnsiTheme="minorHAnsi" w:cstheme="minorHAnsi"/>
          <w:spacing w:val="-2"/>
        </w:rPr>
        <w:t xml:space="preserve"> </w:t>
      </w:r>
      <w:r w:rsidRPr="00553999">
        <w:rPr>
          <w:rFonts w:asciiTheme="minorHAnsi" w:hAnsiTheme="minorHAnsi" w:cstheme="minorHAnsi"/>
          <w:spacing w:val="-1"/>
        </w:rPr>
        <w:t>any</w:t>
      </w:r>
      <w:r w:rsidRPr="00553999">
        <w:rPr>
          <w:rFonts w:asciiTheme="minorHAnsi" w:hAnsiTheme="minorHAnsi" w:cstheme="minorHAnsi"/>
          <w:spacing w:val="-2"/>
        </w:rPr>
        <w:t xml:space="preserve"> </w:t>
      </w:r>
      <w:r w:rsidRPr="00553999">
        <w:rPr>
          <w:rFonts w:asciiTheme="minorHAnsi" w:hAnsiTheme="minorHAnsi" w:cstheme="minorHAnsi"/>
          <w:spacing w:val="-1"/>
        </w:rPr>
        <w:t>vendor</w:t>
      </w:r>
      <w:r w:rsidRPr="00553999">
        <w:rPr>
          <w:rFonts w:asciiTheme="minorHAnsi" w:hAnsiTheme="minorHAnsi" w:cstheme="minorHAnsi"/>
          <w:spacing w:val="-4"/>
        </w:rPr>
        <w:t xml:space="preserve"> </w:t>
      </w:r>
      <w:r w:rsidRPr="00553999">
        <w:rPr>
          <w:rFonts w:asciiTheme="minorHAnsi" w:hAnsiTheme="minorHAnsi" w:cstheme="minorHAnsi"/>
          <w:spacing w:val="-1"/>
        </w:rPr>
        <w:t>responding</w:t>
      </w:r>
      <w:r w:rsidRPr="00553999">
        <w:rPr>
          <w:rFonts w:asciiTheme="minorHAnsi" w:hAnsiTheme="minorHAnsi" w:cstheme="minorHAnsi"/>
          <w:spacing w:val="-4"/>
        </w:rPr>
        <w:t xml:space="preserve"> </w:t>
      </w:r>
      <w:r w:rsidRPr="00553999">
        <w:rPr>
          <w:rFonts w:asciiTheme="minorHAnsi" w:hAnsiTheme="minorHAnsi" w:cstheme="minorHAnsi"/>
          <w:spacing w:val="-1"/>
        </w:rPr>
        <w:t>should</w:t>
      </w:r>
      <w:r w:rsidRPr="00553999">
        <w:rPr>
          <w:rFonts w:asciiTheme="minorHAnsi" w:hAnsiTheme="minorHAnsi" w:cstheme="minorHAnsi"/>
          <w:spacing w:val="-2"/>
        </w:rPr>
        <w:t xml:space="preserve"> </w:t>
      </w:r>
      <w:r w:rsidRPr="00553999">
        <w:rPr>
          <w:rFonts w:asciiTheme="minorHAnsi" w:hAnsiTheme="minorHAnsi" w:cstheme="minorHAnsi"/>
          <w:spacing w:val="-1"/>
        </w:rPr>
        <w:t>be</w:t>
      </w:r>
      <w:r w:rsidRPr="00553999">
        <w:rPr>
          <w:rFonts w:asciiTheme="minorHAnsi" w:hAnsiTheme="minorHAnsi" w:cstheme="minorHAnsi"/>
          <w:spacing w:val="-3"/>
        </w:rPr>
        <w:t xml:space="preserve"> </w:t>
      </w:r>
      <w:r w:rsidRPr="00553999">
        <w:rPr>
          <w:rFonts w:asciiTheme="minorHAnsi" w:hAnsiTheme="minorHAnsi" w:cstheme="minorHAnsi"/>
        </w:rPr>
        <w:t>familiar</w:t>
      </w:r>
      <w:r w:rsidRPr="00553999">
        <w:rPr>
          <w:rFonts w:asciiTheme="minorHAnsi" w:hAnsiTheme="minorHAnsi" w:cstheme="minorHAnsi"/>
          <w:spacing w:val="-2"/>
        </w:rPr>
        <w:t xml:space="preserve"> </w:t>
      </w:r>
      <w:r w:rsidRPr="00553999">
        <w:rPr>
          <w:rFonts w:asciiTheme="minorHAnsi" w:hAnsiTheme="minorHAnsi" w:cstheme="minorHAnsi"/>
          <w:spacing w:val="-1"/>
        </w:rPr>
        <w:t>with</w:t>
      </w:r>
      <w:r w:rsidRPr="00553999">
        <w:rPr>
          <w:rFonts w:asciiTheme="minorHAnsi" w:hAnsiTheme="minorHAnsi" w:cstheme="minorHAnsi"/>
          <w:spacing w:val="-3"/>
        </w:rPr>
        <w:t xml:space="preserve"> </w:t>
      </w:r>
      <w:r w:rsidRPr="00553999">
        <w:rPr>
          <w:rFonts w:asciiTheme="minorHAnsi" w:hAnsiTheme="minorHAnsi" w:cstheme="minorHAnsi"/>
        </w:rPr>
        <w:t>the</w:t>
      </w:r>
      <w:r w:rsidRPr="00553999">
        <w:rPr>
          <w:rFonts w:asciiTheme="minorHAnsi" w:hAnsiTheme="minorHAnsi" w:cstheme="minorHAnsi"/>
          <w:spacing w:val="-3"/>
        </w:rPr>
        <w:t xml:space="preserve"> </w:t>
      </w:r>
      <w:r w:rsidRPr="00553999">
        <w:rPr>
          <w:rFonts w:asciiTheme="minorHAnsi" w:hAnsiTheme="minorHAnsi" w:cstheme="minorHAnsi"/>
          <w:spacing w:val="-1"/>
        </w:rPr>
        <w:t>federal</w:t>
      </w:r>
      <w:r w:rsidRPr="00553999">
        <w:rPr>
          <w:rFonts w:asciiTheme="minorHAnsi" w:hAnsiTheme="minorHAnsi" w:cstheme="minorHAnsi"/>
          <w:spacing w:val="-2"/>
        </w:rPr>
        <w:t xml:space="preserve"> </w:t>
      </w:r>
      <w:r w:rsidRPr="00553999">
        <w:rPr>
          <w:rFonts w:asciiTheme="minorHAnsi" w:hAnsiTheme="minorHAnsi" w:cstheme="minorHAnsi"/>
          <w:spacing w:val="-1"/>
        </w:rPr>
        <w:t>rules</w:t>
      </w:r>
      <w:r w:rsidRPr="00553999">
        <w:rPr>
          <w:rFonts w:asciiTheme="minorHAnsi" w:hAnsiTheme="minorHAnsi" w:cstheme="minorHAnsi"/>
          <w:spacing w:val="67"/>
          <w:w w:val="99"/>
        </w:rPr>
        <w:t xml:space="preserve"> </w:t>
      </w:r>
      <w:r w:rsidRPr="00553999">
        <w:rPr>
          <w:rFonts w:asciiTheme="minorHAnsi" w:hAnsiTheme="minorHAnsi" w:cstheme="minorHAnsi"/>
          <w:spacing w:val="-1"/>
        </w:rPr>
        <w:t>regarding</w:t>
      </w:r>
      <w:r w:rsidRPr="00553999">
        <w:rPr>
          <w:rFonts w:asciiTheme="minorHAnsi" w:hAnsiTheme="minorHAnsi" w:cstheme="minorHAnsi"/>
          <w:spacing w:val="-4"/>
        </w:rPr>
        <w:t xml:space="preserve"> </w:t>
      </w:r>
      <w:r w:rsidRPr="00553999">
        <w:rPr>
          <w:rFonts w:asciiTheme="minorHAnsi" w:hAnsiTheme="minorHAnsi" w:cstheme="minorHAnsi"/>
          <w:spacing w:val="-1"/>
        </w:rPr>
        <w:t>contractor</w:t>
      </w:r>
      <w:r w:rsidRPr="00553999">
        <w:rPr>
          <w:rFonts w:asciiTheme="minorHAnsi" w:hAnsiTheme="minorHAnsi" w:cstheme="minorHAnsi"/>
          <w:spacing w:val="-4"/>
        </w:rPr>
        <w:t xml:space="preserve"> </w:t>
      </w:r>
      <w:r w:rsidRPr="00553999">
        <w:rPr>
          <w:rFonts w:asciiTheme="minorHAnsi" w:hAnsiTheme="minorHAnsi" w:cstheme="minorHAnsi"/>
          <w:spacing w:val="-1"/>
        </w:rPr>
        <w:t>suspension,</w:t>
      </w:r>
      <w:r w:rsidRPr="00553999">
        <w:rPr>
          <w:rFonts w:asciiTheme="minorHAnsi" w:hAnsiTheme="minorHAnsi" w:cstheme="minorHAnsi"/>
          <w:spacing w:val="-3"/>
        </w:rPr>
        <w:t xml:space="preserve"> </w:t>
      </w:r>
      <w:r w:rsidRPr="00553999">
        <w:rPr>
          <w:rFonts w:asciiTheme="minorHAnsi" w:hAnsiTheme="minorHAnsi" w:cstheme="minorHAnsi"/>
          <w:spacing w:val="-1"/>
        </w:rPr>
        <w:t>disbarment</w:t>
      </w:r>
      <w:r w:rsidRPr="00553999">
        <w:rPr>
          <w:rFonts w:asciiTheme="minorHAnsi" w:hAnsiTheme="minorHAnsi" w:cstheme="minorHAnsi"/>
          <w:spacing w:val="-4"/>
        </w:rPr>
        <w:t xml:space="preserve"> </w:t>
      </w:r>
      <w:r w:rsidRPr="00553999">
        <w:rPr>
          <w:rFonts w:asciiTheme="minorHAnsi" w:hAnsiTheme="minorHAnsi" w:cstheme="minorHAnsi"/>
          <w:spacing w:val="-1"/>
        </w:rPr>
        <w:t>and</w:t>
      </w:r>
      <w:r w:rsidRPr="00553999">
        <w:rPr>
          <w:rFonts w:asciiTheme="minorHAnsi" w:hAnsiTheme="minorHAnsi" w:cstheme="minorHAnsi"/>
          <w:spacing w:val="-3"/>
        </w:rPr>
        <w:t xml:space="preserve"> </w:t>
      </w:r>
      <w:r w:rsidRPr="00553999">
        <w:rPr>
          <w:rFonts w:asciiTheme="minorHAnsi" w:hAnsiTheme="minorHAnsi" w:cstheme="minorHAnsi"/>
          <w:spacing w:val="-1"/>
        </w:rPr>
        <w:t>exclusion.</w:t>
      </w:r>
      <w:r w:rsidRPr="00553999">
        <w:rPr>
          <w:rFonts w:asciiTheme="minorHAnsi" w:hAnsiTheme="minorHAnsi" w:cstheme="minorHAnsi"/>
        </w:rPr>
        <w:t xml:space="preserve">  </w:t>
      </w:r>
      <w:r w:rsidRPr="00553999">
        <w:rPr>
          <w:rFonts w:asciiTheme="minorHAnsi" w:hAnsiTheme="minorHAnsi" w:cstheme="minorHAnsi"/>
          <w:spacing w:val="-1"/>
        </w:rPr>
        <w:t>Before</w:t>
      </w:r>
      <w:r w:rsidRPr="00553999">
        <w:rPr>
          <w:rFonts w:asciiTheme="minorHAnsi" w:hAnsiTheme="minorHAnsi" w:cstheme="minorHAnsi"/>
          <w:spacing w:val="-4"/>
        </w:rPr>
        <w:t xml:space="preserve"> </w:t>
      </w:r>
      <w:r w:rsidRPr="00553999">
        <w:rPr>
          <w:rFonts w:asciiTheme="minorHAnsi" w:hAnsiTheme="minorHAnsi" w:cstheme="minorHAnsi"/>
          <w:spacing w:val="-1"/>
        </w:rPr>
        <w:t>awarding</w:t>
      </w:r>
      <w:r w:rsidRPr="00553999">
        <w:rPr>
          <w:rFonts w:asciiTheme="minorHAnsi" w:hAnsiTheme="minorHAnsi" w:cstheme="minorHAnsi"/>
          <w:spacing w:val="-6"/>
        </w:rPr>
        <w:t xml:space="preserve"> </w:t>
      </w:r>
      <w:r w:rsidRPr="00553999">
        <w:rPr>
          <w:rFonts w:asciiTheme="minorHAnsi" w:hAnsiTheme="minorHAnsi" w:cstheme="minorHAnsi"/>
        </w:rPr>
        <w:t>a</w:t>
      </w:r>
      <w:r w:rsidRPr="00553999">
        <w:rPr>
          <w:rFonts w:asciiTheme="minorHAnsi" w:hAnsiTheme="minorHAnsi" w:cstheme="minorHAnsi"/>
          <w:spacing w:val="-3"/>
        </w:rPr>
        <w:t xml:space="preserve"> </w:t>
      </w:r>
      <w:r w:rsidRPr="00553999">
        <w:rPr>
          <w:rFonts w:asciiTheme="minorHAnsi" w:hAnsiTheme="minorHAnsi" w:cstheme="minorHAnsi"/>
        </w:rPr>
        <w:t>contract,</w:t>
      </w:r>
      <w:r w:rsidRPr="00553999">
        <w:rPr>
          <w:rFonts w:asciiTheme="minorHAnsi" w:hAnsiTheme="minorHAnsi" w:cstheme="minorHAnsi"/>
          <w:spacing w:val="-4"/>
        </w:rPr>
        <w:t xml:space="preserve"> </w:t>
      </w:r>
      <w:r w:rsidRPr="00553999">
        <w:rPr>
          <w:rFonts w:asciiTheme="minorHAnsi" w:hAnsiTheme="minorHAnsi" w:cstheme="minorHAnsi"/>
          <w:spacing w:val="-1"/>
        </w:rPr>
        <w:t>the</w:t>
      </w:r>
      <w:r w:rsidRPr="00553999">
        <w:rPr>
          <w:rFonts w:asciiTheme="minorHAnsi" w:hAnsiTheme="minorHAnsi" w:cstheme="minorHAnsi"/>
          <w:spacing w:val="-3"/>
        </w:rPr>
        <w:t xml:space="preserve"> </w:t>
      </w:r>
      <w:r w:rsidRPr="00553999">
        <w:rPr>
          <w:rFonts w:asciiTheme="minorHAnsi" w:hAnsiTheme="minorHAnsi" w:cstheme="minorHAnsi"/>
          <w:spacing w:val="-1"/>
        </w:rPr>
        <w:t>State</w:t>
      </w:r>
      <w:r w:rsidRPr="00553999">
        <w:rPr>
          <w:rFonts w:asciiTheme="minorHAnsi" w:hAnsiTheme="minorHAnsi" w:cstheme="minorHAnsi"/>
          <w:spacing w:val="73"/>
          <w:w w:val="99"/>
        </w:rPr>
        <w:t xml:space="preserve"> </w:t>
      </w:r>
      <w:r w:rsidRPr="00553999">
        <w:rPr>
          <w:rFonts w:asciiTheme="minorHAnsi" w:hAnsiTheme="minorHAnsi" w:cstheme="minorHAnsi"/>
        </w:rPr>
        <w:t>will</w:t>
      </w:r>
      <w:r w:rsidRPr="00553999">
        <w:rPr>
          <w:rFonts w:asciiTheme="minorHAnsi" w:hAnsiTheme="minorHAnsi" w:cstheme="minorHAnsi"/>
          <w:spacing w:val="-4"/>
        </w:rPr>
        <w:t xml:space="preserve"> </w:t>
      </w:r>
      <w:r w:rsidRPr="00553999">
        <w:rPr>
          <w:rFonts w:asciiTheme="minorHAnsi" w:hAnsiTheme="minorHAnsi" w:cstheme="minorHAnsi"/>
          <w:spacing w:val="-1"/>
        </w:rPr>
        <w:t>review</w:t>
      </w:r>
      <w:r w:rsidRPr="00553999">
        <w:rPr>
          <w:rFonts w:asciiTheme="minorHAnsi" w:hAnsiTheme="minorHAnsi" w:cstheme="minorHAnsi"/>
          <w:spacing w:val="-3"/>
        </w:rPr>
        <w:t xml:space="preserve"> </w:t>
      </w:r>
      <w:r w:rsidRPr="00553999">
        <w:rPr>
          <w:rFonts w:asciiTheme="minorHAnsi" w:hAnsiTheme="minorHAnsi" w:cstheme="minorHAnsi"/>
        </w:rPr>
        <w:t>the</w:t>
      </w:r>
      <w:r w:rsidRPr="00553999">
        <w:rPr>
          <w:rFonts w:asciiTheme="minorHAnsi" w:hAnsiTheme="minorHAnsi" w:cstheme="minorHAnsi"/>
          <w:spacing w:val="-4"/>
        </w:rPr>
        <w:t xml:space="preserve"> </w:t>
      </w:r>
      <w:r w:rsidRPr="00553999">
        <w:rPr>
          <w:rFonts w:asciiTheme="minorHAnsi" w:hAnsiTheme="minorHAnsi" w:cstheme="minorHAnsi"/>
          <w:spacing w:val="-1"/>
        </w:rPr>
        <w:t>performance</w:t>
      </w:r>
      <w:r w:rsidRPr="00553999">
        <w:rPr>
          <w:rFonts w:asciiTheme="minorHAnsi" w:hAnsiTheme="minorHAnsi" w:cstheme="minorHAnsi"/>
          <w:spacing w:val="-2"/>
        </w:rPr>
        <w:t xml:space="preserve"> </w:t>
      </w:r>
      <w:r w:rsidRPr="00553999">
        <w:rPr>
          <w:rFonts w:asciiTheme="minorHAnsi" w:hAnsiTheme="minorHAnsi" w:cstheme="minorHAnsi"/>
          <w:spacing w:val="-1"/>
        </w:rPr>
        <w:t>and</w:t>
      </w:r>
      <w:r w:rsidRPr="00553999">
        <w:rPr>
          <w:rFonts w:asciiTheme="minorHAnsi" w:hAnsiTheme="minorHAnsi" w:cstheme="minorHAnsi"/>
          <w:spacing w:val="-4"/>
        </w:rPr>
        <w:t xml:space="preserve"> </w:t>
      </w:r>
      <w:r w:rsidRPr="00553999">
        <w:rPr>
          <w:rFonts w:asciiTheme="minorHAnsi" w:hAnsiTheme="minorHAnsi" w:cstheme="minorHAnsi"/>
          <w:spacing w:val="-1"/>
        </w:rPr>
        <w:t>integrity</w:t>
      </w:r>
      <w:r w:rsidRPr="00553999">
        <w:rPr>
          <w:rFonts w:asciiTheme="minorHAnsi" w:hAnsiTheme="minorHAnsi" w:cstheme="minorHAnsi"/>
          <w:spacing w:val="-4"/>
        </w:rPr>
        <w:t xml:space="preserve"> </w:t>
      </w:r>
      <w:r w:rsidRPr="00553999">
        <w:rPr>
          <w:rFonts w:asciiTheme="minorHAnsi" w:hAnsiTheme="minorHAnsi" w:cstheme="minorHAnsi"/>
          <w:spacing w:val="-1"/>
        </w:rPr>
        <w:t>information</w:t>
      </w:r>
      <w:r w:rsidRPr="00553999">
        <w:rPr>
          <w:rFonts w:asciiTheme="minorHAnsi" w:hAnsiTheme="minorHAnsi" w:cstheme="minorHAnsi"/>
          <w:spacing w:val="-4"/>
        </w:rPr>
        <w:t xml:space="preserve"> </w:t>
      </w:r>
      <w:r w:rsidRPr="00553999">
        <w:rPr>
          <w:rFonts w:asciiTheme="minorHAnsi" w:hAnsiTheme="minorHAnsi" w:cstheme="minorHAnsi"/>
          <w:spacing w:val="-1"/>
        </w:rPr>
        <w:t>available</w:t>
      </w:r>
      <w:r w:rsidRPr="00553999">
        <w:rPr>
          <w:rFonts w:asciiTheme="minorHAnsi" w:hAnsiTheme="minorHAnsi" w:cstheme="minorHAnsi"/>
          <w:spacing w:val="-3"/>
        </w:rPr>
        <w:t xml:space="preserve"> </w:t>
      </w:r>
      <w:r w:rsidRPr="00553999">
        <w:rPr>
          <w:rFonts w:asciiTheme="minorHAnsi" w:hAnsiTheme="minorHAnsi" w:cstheme="minorHAnsi"/>
        </w:rPr>
        <w:t>from</w:t>
      </w:r>
      <w:r w:rsidRPr="00553999">
        <w:rPr>
          <w:rFonts w:asciiTheme="minorHAnsi" w:hAnsiTheme="minorHAnsi" w:cstheme="minorHAnsi"/>
          <w:spacing w:val="-5"/>
        </w:rPr>
        <w:t xml:space="preserve"> </w:t>
      </w:r>
      <w:r w:rsidRPr="00553999">
        <w:rPr>
          <w:rFonts w:asciiTheme="minorHAnsi" w:hAnsiTheme="minorHAnsi" w:cstheme="minorHAnsi"/>
        </w:rPr>
        <w:t>the</w:t>
      </w:r>
      <w:r w:rsidRPr="00553999">
        <w:rPr>
          <w:rFonts w:asciiTheme="minorHAnsi" w:hAnsiTheme="minorHAnsi" w:cstheme="minorHAnsi"/>
          <w:spacing w:val="-4"/>
        </w:rPr>
        <w:t xml:space="preserve"> </w:t>
      </w:r>
      <w:r w:rsidRPr="00553999">
        <w:rPr>
          <w:rFonts w:asciiTheme="minorHAnsi" w:hAnsiTheme="minorHAnsi" w:cstheme="minorHAnsi"/>
          <w:spacing w:val="-1"/>
        </w:rPr>
        <w:t>System</w:t>
      </w:r>
      <w:r w:rsidRPr="00553999">
        <w:rPr>
          <w:rFonts w:asciiTheme="minorHAnsi" w:hAnsiTheme="minorHAnsi" w:cstheme="minorHAnsi"/>
          <w:spacing w:val="-4"/>
        </w:rPr>
        <w:t xml:space="preserve"> </w:t>
      </w:r>
      <w:r w:rsidRPr="00553999">
        <w:rPr>
          <w:rFonts w:asciiTheme="minorHAnsi" w:hAnsiTheme="minorHAnsi" w:cstheme="minorHAnsi"/>
          <w:spacing w:val="-1"/>
        </w:rPr>
        <w:t>for</w:t>
      </w:r>
      <w:r w:rsidRPr="00553999">
        <w:rPr>
          <w:rFonts w:asciiTheme="minorHAnsi" w:hAnsiTheme="minorHAnsi" w:cstheme="minorHAnsi"/>
          <w:spacing w:val="-5"/>
        </w:rPr>
        <w:t xml:space="preserve"> </w:t>
      </w:r>
      <w:r w:rsidRPr="00553999">
        <w:rPr>
          <w:rFonts w:asciiTheme="minorHAnsi" w:hAnsiTheme="minorHAnsi" w:cstheme="minorHAnsi"/>
          <w:spacing w:val="-1"/>
        </w:rPr>
        <w:t>Award</w:t>
      </w:r>
      <w:r w:rsidRPr="00553999">
        <w:rPr>
          <w:rFonts w:asciiTheme="minorHAnsi" w:hAnsiTheme="minorHAnsi" w:cstheme="minorHAnsi"/>
          <w:spacing w:val="76"/>
        </w:rPr>
        <w:t xml:space="preserve"> </w:t>
      </w:r>
      <w:r w:rsidRPr="00553999">
        <w:rPr>
          <w:rFonts w:asciiTheme="minorHAnsi" w:hAnsiTheme="minorHAnsi" w:cstheme="minorHAnsi"/>
          <w:spacing w:val="-1"/>
        </w:rPr>
        <w:t>Management</w:t>
      </w:r>
      <w:r w:rsidRPr="00553999">
        <w:rPr>
          <w:rFonts w:asciiTheme="minorHAnsi" w:hAnsiTheme="minorHAnsi" w:cstheme="minorHAnsi"/>
          <w:spacing w:val="-9"/>
        </w:rPr>
        <w:t xml:space="preserve"> </w:t>
      </w:r>
      <w:r w:rsidRPr="00553999">
        <w:rPr>
          <w:rFonts w:asciiTheme="minorHAnsi" w:hAnsiTheme="minorHAnsi" w:cstheme="minorHAnsi"/>
        </w:rPr>
        <w:t>(SAM)</w:t>
      </w:r>
      <w:r w:rsidRPr="00553999">
        <w:rPr>
          <w:rFonts w:asciiTheme="minorHAnsi" w:hAnsiTheme="minorHAnsi" w:cstheme="minorHAnsi"/>
          <w:spacing w:val="-11"/>
        </w:rPr>
        <w:t xml:space="preserve"> </w:t>
      </w:r>
      <w:r w:rsidRPr="00553999">
        <w:rPr>
          <w:rFonts w:asciiTheme="minorHAnsi" w:hAnsiTheme="minorHAnsi" w:cstheme="minorHAnsi"/>
          <w:spacing w:val="-1"/>
        </w:rPr>
        <w:t>Exclusions.</w:t>
      </w:r>
    </w:p>
    <w:p w14:paraId="14DF585D" w14:textId="77777777" w:rsidR="00F7023A" w:rsidRPr="006B1296" w:rsidRDefault="00F7023A" w:rsidP="006733D7">
      <w:pPr>
        <w:widowControl/>
        <w:rPr>
          <w:rFonts w:asciiTheme="minorHAnsi" w:hAnsiTheme="minorHAnsi" w:cstheme="minorHAnsi"/>
          <w:color w:val="FF0000"/>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7" w:name="_Toc80794442"/>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7"/>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del w:id="8" w:author="Deaton, Teresa" w:date="2023-03-14T13:20:00Z">
              <w:r w:rsidRPr="006B1296" w:rsidDel="00BB59F2">
                <w:rPr>
                  <w:rFonts w:asciiTheme="minorHAnsi" w:hAnsiTheme="minorHAnsi" w:cstheme="minorHAnsi"/>
                  <w:szCs w:val="24"/>
                </w:rPr>
                <w:delText>Attachment A1</w:delText>
              </w:r>
            </w:del>
          </w:p>
        </w:tc>
        <w:tc>
          <w:tcPr>
            <w:tcW w:w="5880" w:type="dxa"/>
          </w:tcPr>
          <w:p w14:paraId="025FDA3A" w14:textId="79399E9A" w:rsidR="00B136D9" w:rsidRPr="006B1296" w:rsidRDefault="00934939" w:rsidP="006733D7">
            <w:pPr>
              <w:rPr>
                <w:rFonts w:asciiTheme="minorHAnsi" w:hAnsiTheme="minorHAnsi" w:cstheme="minorHAnsi"/>
                <w:szCs w:val="24"/>
              </w:rPr>
            </w:pPr>
            <w:del w:id="9" w:author="Deaton, Teresa" w:date="2023-03-14T13:20:00Z">
              <w:r w:rsidRPr="006B1296" w:rsidDel="00BB59F2">
                <w:rPr>
                  <w:rFonts w:asciiTheme="minorHAnsi" w:hAnsiTheme="minorHAnsi" w:cstheme="minorHAnsi"/>
                  <w:szCs w:val="24"/>
                </w:rPr>
                <w:delText>IVOSB</w:delText>
              </w:r>
              <w:r w:rsidR="00B136D9" w:rsidRPr="006B1296" w:rsidDel="00BB59F2">
                <w:rPr>
                  <w:rFonts w:asciiTheme="minorHAnsi" w:hAnsiTheme="minorHAnsi" w:cstheme="minorHAnsi"/>
                  <w:szCs w:val="24"/>
                </w:rPr>
                <w:delText xml:space="preserve"> Participation Plan Form</w:delText>
              </w:r>
            </w:del>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lastRenderedPageBreak/>
              <w:t>Attachment F</w:t>
            </w:r>
          </w:p>
        </w:tc>
        <w:tc>
          <w:tcPr>
            <w:tcW w:w="5880" w:type="dxa"/>
          </w:tcPr>
          <w:p w14:paraId="02067AC1" w14:textId="2FA641E0" w:rsidR="00942DB2" w:rsidRPr="006B1296" w:rsidRDefault="00942DB2">
            <w:pPr>
              <w:rPr>
                <w:rFonts w:asciiTheme="minorHAnsi" w:hAnsiTheme="minorHAnsi" w:cstheme="minorHAnsi"/>
                <w:szCs w:val="24"/>
              </w:rPr>
            </w:pPr>
            <w:r w:rsidRPr="006B1296">
              <w:rPr>
                <w:rFonts w:asciiTheme="minorHAnsi" w:hAnsiTheme="minorHAnsi" w:cstheme="minorHAnsi"/>
                <w:szCs w:val="24"/>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0" w:name="_Toc80794443"/>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0"/>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7BD94E7D"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w:t>
      </w:r>
      <w:r w:rsidR="0068015F" w:rsidRPr="006B1296">
        <w:rPr>
          <w:rFonts w:asciiTheme="minorHAnsi" w:hAnsiTheme="minorHAnsi" w:cstheme="minorHAnsi"/>
          <w:szCs w:val="24"/>
        </w:rPr>
        <w:t xml:space="preserve">virtual </w:t>
      </w:r>
      <w:r w:rsidR="004D34FD" w:rsidRPr="006B1296">
        <w:rPr>
          <w:rFonts w:asciiTheme="minorHAnsi" w:hAnsiTheme="minorHAnsi" w:cstheme="minorHAnsi"/>
          <w:szCs w:val="24"/>
        </w:rPr>
        <w:t xml:space="preserve">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6B1296">
        <w:rPr>
          <w:rFonts w:asciiTheme="minorHAnsi" w:hAnsiTheme="minorHAnsi" w:cstheme="minorHAnsi"/>
          <w:color w:val="FF0000"/>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22BD3801"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4"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1" w:name="_Toc80794444"/>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1"/>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5"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329B6F4B"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3965C4">
        <w:rPr>
          <w:rFonts w:asciiTheme="minorHAnsi" w:eastAsia="Garamond" w:hAnsiTheme="minorHAnsi" w:cstheme="minorHAnsi"/>
          <w:b/>
          <w:bCs/>
          <w:color w:val="000000" w:themeColor="text1"/>
        </w:rPr>
        <w:t xml:space="preserve">RFP </w:t>
      </w:r>
      <w:r w:rsidR="003965C4" w:rsidRPr="003965C4">
        <w:rPr>
          <w:rFonts w:asciiTheme="minorHAnsi" w:eastAsia="Garamond" w:hAnsiTheme="minorHAnsi" w:cstheme="minorHAnsi"/>
          <w:b/>
          <w:bCs/>
          <w:color w:val="000000" w:themeColor="text1"/>
        </w:rPr>
        <w:t xml:space="preserve">23-74828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 xml:space="preserve">ddenda issuance is </w:t>
      </w:r>
      <w:r w:rsidRPr="006B1296">
        <w:rPr>
          <w:rFonts w:asciiTheme="minorHAnsi" w:hAnsiTheme="minorHAnsi" w:cstheme="minorHAnsi"/>
          <w:szCs w:val="24"/>
        </w:rPr>
        <w:lastRenderedPageBreak/>
        <w:t>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1E0AEE42" w14:textId="2E1ED09D" w:rsidR="00B136D9" w:rsidRPr="006B1296" w:rsidRDefault="00B136D9" w:rsidP="006733D7">
      <w:pPr>
        <w:pStyle w:val="Heading2"/>
        <w:spacing w:before="0"/>
        <w:rPr>
          <w:rFonts w:asciiTheme="minorHAnsi" w:hAnsiTheme="minorHAnsi" w:cstheme="minorHAnsi"/>
          <w:color w:val="auto"/>
          <w:sz w:val="24"/>
          <w:szCs w:val="24"/>
        </w:rPr>
      </w:pPr>
      <w:bookmarkStart w:id="12" w:name="_1.8_DUE_DATE"/>
      <w:bookmarkStart w:id="13" w:name="_Toc80794445"/>
      <w:bookmarkEnd w:id="12"/>
      <w:r w:rsidRPr="00393CB6">
        <w:rPr>
          <w:rFonts w:asciiTheme="minorHAnsi" w:hAnsiTheme="minorHAnsi" w:cstheme="minorHAnsi"/>
          <w:color w:val="auto"/>
          <w:sz w:val="24"/>
          <w:szCs w:val="24"/>
        </w:rPr>
        <w:t>1.8</w:t>
      </w:r>
      <w:r w:rsidRPr="00393CB6">
        <w:rPr>
          <w:rFonts w:asciiTheme="minorHAnsi" w:hAnsiTheme="minorHAnsi" w:cstheme="minorHAnsi"/>
          <w:color w:val="auto"/>
          <w:sz w:val="24"/>
          <w:szCs w:val="24"/>
        </w:rPr>
        <w:tab/>
      </w:r>
      <w:r w:rsidR="001469E1" w:rsidRPr="00E30677">
        <w:rPr>
          <w:rFonts w:asciiTheme="minorHAnsi" w:hAnsiTheme="minorHAnsi" w:cstheme="minorHAnsi"/>
          <w:b/>
          <w:bCs/>
          <w:color w:val="auto"/>
          <w:sz w:val="24"/>
          <w:szCs w:val="24"/>
        </w:rPr>
        <w:t>D</w:t>
      </w:r>
      <w:r w:rsidR="00011390" w:rsidRPr="00E30677">
        <w:rPr>
          <w:rFonts w:asciiTheme="minorHAnsi" w:hAnsiTheme="minorHAnsi" w:cstheme="minorHAnsi"/>
          <w:b/>
          <w:bCs/>
          <w:color w:val="auto"/>
          <w:sz w:val="24"/>
          <w:szCs w:val="24"/>
        </w:rPr>
        <w:t>ue Date for Proposals</w:t>
      </w:r>
      <w:bookmarkEnd w:id="13"/>
      <w:r w:rsidR="001469E1" w:rsidRPr="006B1296">
        <w:rPr>
          <w:rFonts w:asciiTheme="minorHAnsi" w:hAnsiTheme="minorHAnsi" w:cstheme="minorHAns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2E9C7439" w14:textId="63B568AE" w:rsidR="005334CC" w:rsidRPr="006B1296" w:rsidRDefault="008C7056" w:rsidP="006733D7">
      <w:pPr>
        <w:widowControl/>
        <w:rPr>
          <w:rFonts w:asciiTheme="minorHAnsi" w:hAnsiTheme="minorHAnsi" w:cstheme="minorHAnsi"/>
          <w:b/>
          <w:bCs/>
          <w:szCs w:val="24"/>
        </w:rPr>
      </w:pPr>
      <w:bookmarkStart w:id="14" w:name="_Hlk90924469"/>
      <w:r w:rsidRPr="006B1296">
        <w:rPr>
          <w:rFonts w:asciiTheme="minorHAnsi" w:hAnsiTheme="minorHAnsi" w:cstheme="minorHAnsi"/>
          <w:szCs w:val="24"/>
        </w:rPr>
        <w:t xml:space="preserve">All proposals must be </w:t>
      </w:r>
      <w:r w:rsidR="00F61110">
        <w:rPr>
          <w:rFonts w:asciiTheme="minorHAnsi" w:hAnsiTheme="minorHAnsi" w:cstheme="minorHAnsi"/>
          <w:szCs w:val="24"/>
        </w:rPr>
        <w:t>submitted</w:t>
      </w:r>
      <w:r w:rsidR="00F61110" w:rsidRPr="006B1296">
        <w:rPr>
          <w:rFonts w:asciiTheme="minorHAnsi" w:hAnsiTheme="minorHAnsi" w:cstheme="minorHAnsi"/>
          <w:szCs w:val="24"/>
        </w:rPr>
        <w:t xml:space="preserve"> </w:t>
      </w:r>
      <w:r w:rsidRPr="006B1296">
        <w:rPr>
          <w:rFonts w:asciiTheme="minorHAnsi" w:hAnsiTheme="minorHAnsi" w:cstheme="minorHAnsi"/>
          <w:szCs w:val="24"/>
        </w:rPr>
        <w:t xml:space="preserve">through </w:t>
      </w:r>
      <w:r w:rsidR="00085113">
        <w:rPr>
          <w:rFonts w:asciiTheme="minorHAnsi" w:hAnsiTheme="minorHAnsi" w:cstheme="minorHAnsi"/>
          <w:szCs w:val="24"/>
        </w:rPr>
        <w:t xml:space="preserve">a </w:t>
      </w:r>
      <w:r w:rsidR="00E30677">
        <w:rPr>
          <w:rFonts w:asciiTheme="minorHAnsi" w:hAnsiTheme="minorHAnsi" w:cstheme="minorHAnsi"/>
          <w:szCs w:val="24"/>
        </w:rPr>
        <w:t>two-part</w:t>
      </w:r>
      <w:r w:rsidR="00085113">
        <w:rPr>
          <w:rFonts w:asciiTheme="minorHAnsi" w:hAnsiTheme="minorHAnsi" w:cstheme="minorHAnsi"/>
          <w:szCs w:val="24"/>
        </w:rPr>
        <w:t xml:space="preserve"> process</w:t>
      </w:r>
      <w:bookmarkStart w:id="15" w:name="_Hlk79136817"/>
      <w:r w:rsidR="00E30677">
        <w:rPr>
          <w:rFonts w:asciiTheme="minorHAnsi" w:hAnsiTheme="minorHAnsi" w:cstheme="minorHAnsi"/>
          <w:szCs w:val="24"/>
        </w:rPr>
        <w:t xml:space="preserve">.  Both deadlines must be met for a response to be complete.  </w:t>
      </w:r>
      <w:r w:rsidR="000978EC">
        <w:rPr>
          <w:rFonts w:asciiTheme="minorHAnsi" w:hAnsiTheme="minorHAnsi" w:cstheme="minorHAnsi"/>
          <w:szCs w:val="24"/>
        </w:rPr>
        <w:t>Part one, t</w:t>
      </w:r>
      <w:r w:rsidRPr="006B1296">
        <w:rPr>
          <w:rFonts w:asciiTheme="minorHAnsi" w:hAnsiTheme="minorHAnsi" w:cstheme="minorHAnsi"/>
          <w:szCs w:val="24"/>
        </w:rPr>
        <w:t xml:space="preserve">he </w:t>
      </w:r>
      <w:r w:rsidR="00A52EBB">
        <w:rPr>
          <w:rFonts w:asciiTheme="minorHAnsi" w:hAnsiTheme="minorHAnsi" w:cstheme="minorHAnsi"/>
          <w:szCs w:val="24"/>
        </w:rPr>
        <w:t>Submission F</w:t>
      </w:r>
      <w:r w:rsidR="00662CE0">
        <w:rPr>
          <w:rFonts w:asciiTheme="minorHAnsi" w:hAnsiTheme="minorHAnsi" w:cstheme="minorHAnsi"/>
          <w:szCs w:val="24"/>
        </w:rPr>
        <w:t xml:space="preserve">orm </w:t>
      </w:r>
      <w:r w:rsidR="00E30677">
        <w:rPr>
          <w:rFonts w:asciiTheme="minorHAnsi" w:hAnsiTheme="minorHAnsi" w:cstheme="minorHAnsi"/>
          <w:szCs w:val="24"/>
        </w:rPr>
        <w:t xml:space="preserve">is </w:t>
      </w:r>
      <w:r w:rsidR="00F61110">
        <w:rPr>
          <w:rFonts w:asciiTheme="minorHAnsi" w:hAnsiTheme="minorHAnsi" w:cstheme="minorHAnsi"/>
          <w:szCs w:val="24"/>
        </w:rPr>
        <w:t>due as set forth in</w:t>
      </w:r>
      <w:r w:rsidRPr="006B1296">
        <w:rPr>
          <w:rFonts w:asciiTheme="minorHAnsi" w:hAnsiTheme="minorHAnsi" w:cstheme="minorHAnsi"/>
          <w:szCs w:val="24"/>
        </w:rPr>
        <w:t xml:space="preserve"> </w:t>
      </w:r>
      <w:hyperlink w:anchor="_1.24_SUMMARY_OF" w:history="1">
        <w:r w:rsidRPr="00F2363C">
          <w:rPr>
            <w:rStyle w:val="Hyperlink"/>
            <w:rFonts w:asciiTheme="minorHAnsi" w:hAnsiTheme="minorHAnsi" w:cstheme="minorHAnsi"/>
          </w:rPr>
          <w:t>Section 1.24</w:t>
        </w:r>
      </w:hyperlink>
      <w:r w:rsidR="00A52EBB">
        <w:rPr>
          <w:rFonts w:asciiTheme="minorHAnsi" w:hAnsiTheme="minorHAnsi" w:cstheme="minorHAnsi"/>
          <w:szCs w:val="24"/>
        </w:rPr>
        <w:t>.</w:t>
      </w:r>
      <w:r w:rsidR="00322AAB">
        <w:rPr>
          <w:rStyle w:val="FootnoteReference"/>
          <w:rFonts w:asciiTheme="minorHAnsi" w:hAnsiTheme="minorHAnsi" w:cstheme="minorHAnsi"/>
          <w:szCs w:val="24"/>
        </w:rPr>
        <w:footnoteReference w:id="1"/>
      </w:r>
      <w:r w:rsidR="00A52EBB">
        <w:rPr>
          <w:rFonts w:asciiTheme="minorHAnsi" w:hAnsiTheme="minorHAnsi" w:cstheme="minorHAnsi"/>
          <w:szCs w:val="24"/>
        </w:rPr>
        <w:t xml:space="preserve"> </w:t>
      </w:r>
      <w:r w:rsidR="00FA05E5">
        <w:rPr>
          <w:rFonts w:asciiTheme="minorHAnsi" w:hAnsiTheme="minorHAnsi" w:cstheme="minorHAnsi"/>
          <w:szCs w:val="24"/>
        </w:rPr>
        <w:t xml:space="preserve"> </w:t>
      </w:r>
      <w:r w:rsidR="000978EC">
        <w:rPr>
          <w:rFonts w:asciiTheme="minorHAnsi" w:hAnsiTheme="minorHAnsi" w:cstheme="minorHAnsi"/>
          <w:szCs w:val="24"/>
        </w:rPr>
        <w:t xml:space="preserve">Proposals will be disqualified if the Submission Form is </w:t>
      </w:r>
      <w:r w:rsidR="007F3E51">
        <w:rPr>
          <w:rFonts w:asciiTheme="minorHAnsi" w:hAnsiTheme="minorHAnsi" w:cstheme="minorHAnsi"/>
          <w:szCs w:val="24"/>
        </w:rPr>
        <w:t xml:space="preserve">received after the expiration of the first deadline.  </w:t>
      </w:r>
      <w:r w:rsidR="000978EC">
        <w:rPr>
          <w:rFonts w:asciiTheme="minorHAnsi" w:hAnsiTheme="minorHAnsi" w:cstheme="minorHAnsi"/>
          <w:szCs w:val="24"/>
        </w:rPr>
        <w:t>Part two, t</w:t>
      </w:r>
      <w:r w:rsidR="00A52EBB">
        <w:rPr>
          <w:rFonts w:asciiTheme="minorHAnsi" w:hAnsiTheme="minorHAnsi" w:cstheme="minorHAnsi"/>
          <w:szCs w:val="24"/>
        </w:rPr>
        <w:t>he receipt date for Proposals on Flash Drives</w:t>
      </w:r>
      <w:r w:rsidR="00E30677">
        <w:rPr>
          <w:rFonts w:asciiTheme="minorHAnsi" w:hAnsiTheme="minorHAnsi" w:cstheme="minorHAnsi"/>
          <w:szCs w:val="24"/>
        </w:rPr>
        <w:t>,</w:t>
      </w:r>
      <w:r w:rsidR="00AA4BAA">
        <w:rPr>
          <w:rFonts w:asciiTheme="minorHAnsi" w:hAnsiTheme="minorHAnsi" w:cstheme="minorHAnsi"/>
          <w:szCs w:val="24"/>
        </w:rPr>
        <w:t xml:space="preserve"> is as set forth in </w:t>
      </w:r>
      <w:r w:rsidR="00A52EBB">
        <w:rPr>
          <w:rFonts w:asciiTheme="minorHAnsi" w:hAnsiTheme="minorHAnsi" w:cstheme="minorHAnsi"/>
          <w:szCs w:val="24"/>
        </w:rPr>
        <w:t xml:space="preserve"> </w:t>
      </w:r>
      <w:hyperlink w:anchor="_1.24_SUMMARY_OF" w:history="1">
        <w:r w:rsidR="00A52EBB" w:rsidRPr="000978EC">
          <w:rPr>
            <w:rStyle w:val="Hyperlink"/>
            <w:rFonts w:asciiTheme="minorHAnsi" w:hAnsiTheme="minorHAnsi" w:cstheme="minorHAnsi"/>
            <w:szCs w:val="24"/>
          </w:rPr>
          <w:t>Section 1.24</w:t>
        </w:r>
      </w:hyperlink>
      <w:r w:rsidR="00E30677">
        <w:rPr>
          <w:rFonts w:asciiTheme="minorHAnsi" w:hAnsiTheme="minorHAnsi" w:cstheme="minorHAnsi"/>
          <w:szCs w:val="24"/>
        </w:rPr>
        <w:t xml:space="preserve">. </w:t>
      </w:r>
      <w:r w:rsidR="00EE0D4F">
        <w:rPr>
          <w:rFonts w:asciiTheme="minorHAnsi" w:hAnsiTheme="minorHAnsi" w:cstheme="minorHAnsi"/>
          <w:szCs w:val="24"/>
        </w:rPr>
        <w:t xml:space="preserve">Proposals will be disqualified if Flash Drives are received after </w:t>
      </w:r>
      <w:r w:rsidR="00AA4BAA">
        <w:rPr>
          <w:rFonts w:asciiTheme="minorHAnsi" w:hAnsiTheme="minorHAnsi" w:cstheme="minorHAnsi"/>
          <w:szCs w:val="24"/>
        </w:rPr>
        <w:t>their</w:t>
      </w:r>
      <w:r w:rsidR="00EE0D4F">
        <w:rPr>
          <w:rFonts w:asciiTheme="minorHAnsi" w:hAnsiTheme="minorHAnsi" w:cstheme="minorHAnsi"/>
          <w:szCs w:val="24"/>
        </w:rPr>
        <w:t xml:space="preserve"> deadline. </w:t>
      </w:r>
      <w:bookmarkEnd w:id="15"/>
      <w:r w:rsidRPr="006B1296">
        <w:rPr>
          <w:rFonts w:asciiTheme="minorHAnsi" w:hAnsiTheme="minorHAnsi" w:cstheme="minorHAnsi"/>
          <w:szCs w:val="24"/>
        </w:rPr>
        <w:t xml:space="preserve">The </w:t>
      </w:r>
      <w:r w:rsidR="00347DE6">
        <w:rPr>
          <w:rFonts w:asciiTheme="minorHAnsi" w:hAnsiTheme="minorHAnsi" w:cstheme="minorHAnsi"/>
          <w:szCs w:val="24"/>
        </w:rPr>
        <w:t xml:space="preserve">awarded </w:t>
      </w:r>
      <w:r w:rsidRPr="006B1296">
        <w:rPr>
          <w:rFonts w:asciiTheme="minorHAnsi" w:hAnsiTheme="minorHAnsi" w:cstheme="minorHAnsi"/>
          <w:szCs w:val="24"/>
        </w:rPr>
        <w:t xml:space="preserve">proposal </w:t>
      </w:r>
      <w:bookmarkStart w:id="16" w:name="_Hlk82945572"/>
      <w:r w:rsidRPr="006B1296">
        <w:rPr>
          <w:rFonts w:asciiTheme="minorHAnsi" w:hAnsiTheme="minorHAnsi" w:cstheme="minorHAnsi"/>
          <w:b/>
          <w:bCs/>
          <w:szCs w:val="24"/>
        </w:rPr>
        <w:t>will be</w:t>
      </w:r>
      <w:r w:rsidR="001469E1" w:rsidRPr="006B1296">
        <w:rPr>
          <w:rFonts w:asciiTheme="minorHAnsi" w:hAnsiTheme="minorHAnsi" w:cstheme="minorHAnsi"/>
          <w:bCs/>
          <w:szCs w:val="24"/>
        </w:rPr>
        <w:t xml:space="preserve"> </w:t>
      </w:r>
      <w:r w:rsidR="001469E1" w:rsidRPr="006B1296">
        <w:rPr>
          <w:rFonts w:asciiTheme="minorHAnsi" w:hAnsiTheme="minorHAnsi" w:cstheme="minorHAnsi"/>
          <w:b/>
          <w:bCs/>
          <w:szCs w:val="24"/>
        </w:rPr>
        <w:t xml:space="preserve">posted on the </w:t>
      </w:r>
      <w:r w:rsidR="001469E1" w:rsidRPr="00F2363C">
        <w:rPr>
          <w:rFonts w:asciiTheme="minorHAnsi" w:hAnsiTheme="minorHAnsi" w:cstheme="minorHAnsi"/>
          <w:b/>
          <w:bCs/>
          <w:color w:val="000000" w:themeColor="text1"/>
          <w:szCs w:val="24"/>
        </w:rPr>
        <w:t xml:space="preserve">IDOA </w:t>
      </w:r>
      <w:r w:rsidR="00800199" w:rsidRPr="00F2363C">
        <w:rPr>
          <w:rFonts w:asciiTheme="minorHAnsi" w:hAnsiTheme="minorHAnsi" w:cstheme="minorHAnsi"/>
          <w:b/>
          <w:bCs/>
          <w:color w:val="000000" w:themeColor="text1"/>
          <w:szCs w:val="24"/>
        </w:rPr>
        <w:t xml:space="preserve">Award Recommendations </w:t>
      </w:r>
      <w:r w:rsidR="001469E1" w:rsidRPr="00F2363C">
        <w:rPr>
          <w:rFonts w:asciiTheme="minorHAnsi" w:hAnsiTheme="minorHAnsi" w:cstheme="minorHAnsi"/>
          <w:b/>
          <w:bCs/>
          <w:color w:val="000000" w:themeColor="text1"/>
          <w:szCs w:val="24"/>
        </w:rPr>
        <w:t>website</w:t>
      </w:r>
      <w:r w:rsidR="001469E1" w:rsidRPr="006B1296">
        <w:rPr>
          <w:rFonts w:asciiTheme="minorHAnsi" w:hAnsiTheme="minorHAnsi" w:cstheme="minorHAnsi"/>
          <w:b/>
          <w:bCs/>
          <w:szCs w:val="24"/>
        </w:rPr>
        <w:t>,</w:t>
      </w:r>
      <w:r w:rsidR="00F2363C">
        <w:rPr>
          <w:rFonts w:asciiTheme="minorHAnsi" w:hAnsiTheme="minorHAnsi" w:cstheme="minorHAnsi"/>
          <w:b/>
          <w:bCs/>
          <w:szCs w:val="24"/>
        </w:rPr>
        <w:t xml:space="preserve"> at </w:t>
      </w:r>
      <w:hyperlink r:id="rId16" w:history="1">
        <w:r w:rsidR="00F2363C" w:rsidRPr="00C5361F">
          <w:rPr>
            <w:rStyle w:val="Hyperlink"/>
            <w:rFonts w:asciiTheme="minorHAnsi" w:hAnsiTheme="minorHAnsi" w:cstheme="minorHAnsi"/>
            <w:sz w:val="22"/>
            <w:szCs w:val="22"/>
          </w:rPr>
          <w:t>https://www.in.gov/idoa/2462.htm</w:t>
        </w:r>
      </w:hyperlink>
      <w:r w:rsidRPr="006B1296">
        <w:rPr>
          <w:rFonts w:asciiTheme="minorHAnsi" w:hAnsiTheme="minorHAnsi" w:cstheme="minorHAnsi"/>
          <w:b/>
          <w:bCs/>
          <w:szCs w:val="24"/>
        </w:rPr>
        <w:t>.</w:t>
      </w:r>
      <w:r w:rsidR="001469E1" w:rsidRPr="006B1296">
        <w:rPr>
          <w:rFonts w:asciiTheme="minorHAnsi" w:hAnsiTheme="minorHAnsi" w:cstheme="minorHAnsi"/>
          <w:b/>
          <w:bCs/>
          <w:szCs w:val="24"/>
        </w:rPr>
        <w:t xml:space="preserve"> </w:t>
      </w:r>
    </w:p>
    <w:bookmarkEnd w:id="16"/>
    <w:p w14:paraId="40748B7F" w14:textId="41BC7389" w:rsidR="005334CC" w:rsidRDefault="005334CC" w:rsidP="006733D7">
      <w:pPr>
        <w:widowControl/>
        <w:rPr>
          <w:rFonts w:asciiTheme="minorHAnsi" w:hAnsiTheme="minorHAnsi" w:cstheme="minorHAnsi"/>
          <w:b/>
          <w:bCs/>
          <w:szCs w:val="24"/>
        </w:rPr>
      </w:pPr>
    </w:p>
    <w:p w14:paraId="75A9192C" w14:textId="7C715314" w:rsidR="007F3E51" w:rsidRDefault="007F3E51" w:rsidP="006733D7">
      <w:pPr>
        <w:widowControl/>
      </w:pPr>
      <w:r w:rsidRPr="007F3E51">
        <w:rPr>
          <w:rFonts w:asciiTheme="minorHAnsi" w:hAnsiTheme="minorHAnsi" w:cstheme="minorHAnsi"/>
          <w:szCs w:val="24"/>
        </w:rPr>
        <w:t xml:space="preserve">The Submission Form is available at </w:t>
      </w:r>
      <w:hyperlink r:id="rId17" w:history="1">
        <w:r w:rsidRPr="007F3E51">
          <w:rPr>
            <w:rStyle w:val="Hyperlink"/>
            <w:rFonts w:asciiTheme="minorHAnsi" w:hAnsiTheme="minorHAnsi" w:cstheme="minorHAnsi"/>
          </w:rPr>
          <w:t>https://www.in.gov/idoa/procurement/current-business-opportunities</w:t>
        </w:r>
      </w:hyperlink>
      <w:r>
        <w:rPr>
          <w:rFonts w:asciiTheme="minorHAnsi" w:hAnsiTheme="minorHAnsi" w:cstheme="minorHAnsi"/>
        </w:rPr>
        <w:t xml:space="preserve">. Complete the form in its entirety. The sourcing number and IDOA Procurement Lead information is available on the title page of this document. The Executive Summary and completed </w:t>
      </w:r>
      <w:r w:rsidRPr="007F3E51">
        <w:rPr>
          <w:rFonts w:asciiTheme="minorHAnsi" w:hAnsiTheme="minorHAnsi" w:cstheme="minorHAnsi"/>
          <w:b/>
          <w:bCs/>
        </w:rPr>
        <w:t>Attachment J</w:t>
      </w:r>
      <w:r>
        <w:rPr>
          <w:rFonts w:asciiTheme="minorHAnsi" w:hAnsiTheme="minorHAnsi" w:cstheme="minorHAnsi"/>
        </w:rPr>
        <w:t>, Attestation Form are to be attached to the Submission Form.</w:t>
      </w:r>
    </w:p>
    <w:p w14:paraId="2F0A906D" w14:textId="6DD72D32" w:rsidR="007F3E51" w:rsidRDefault="007F3E51" w:rsidP="006733D7">
      <w:pPr>
        <w:widowControl/>
        <w:rPr>
          <w:rFonts w:asciiTheme="minorHAnsi" w:hAnsiTheme="minorHAnsi" w:cstheme="minorHAnsi"/>
          <w:szCs w:val="24"/>
        </w:rPr>
      </w:pPr>
    </w:p>
    <w:p w14:paraId="5ECD138D" w14:textId="68E237DF" w:rsidR="008A37A0" w:rsidRDefault="007F3E51" w:rsidP="006733D7">
      <w:pPr>
        <w:widowControl/>
        <w:rPr>
          <w:rFonts w:asciiTheme="minorHAnsi" w:hAnsiTheme="minorHAnsi" w:cstheme="minorHAnsi"/>
          <w:szCs w:val="24"/>
        </w:rPr>
      </w:pPr>
      <w:r>
        <w:rPr>
          <w:rFonts w:asciiTheme="minorHAnsi" w:hAnsiTheme="minorHAnsi" w:cstheme="minorHAnsi"/>
          <w:szCs w:val="24"/>
        </w:rPr>
        <w:t xml:space="preserve">The Flash Drive(s) </w:t>
      </w:r>
      <w:r w:rsidR="008A37A0">
        <w:rPr>
          <w:rFonts w:asciiTheme="minorHAnsi" w:hAnsiTheme="minorHAnsi" w:cstheme="minorHAnsi"/>
          <w:szCs w:val="24"/>
        </w:rPr>
        <w:t>should be sent using the address information below:</w:t>
      </w:r>
    </w:p>
    <w:p w14:paraId="764CC9F2" w14:textId="77777777" w:rsidR="008A37A0" w:rsidRDefault="008A37A0" w:rsidP="006733D7">
      <w:pPr>
        <w:widowControl/>
        <w:rPr>
          <w:rFonts w:asciiTheme="minorHAnsi" w:hAnsiTheme="minorHAnsi" w:cstheme="minorHAnsi"/>
          <w:szCs w:val="24"/>
        </w:rPr>
      </w:pPr>
    </w:p>
    <w:p w14:paraId="6307BC0C" w14:textId="1635D7AD" w:rsidR="003943E3" w:rsidRPr="003965C4" w:rsidRDefault="003965C4" w:rsidP="006733D7">
      <w:pPr>
        <w:widowControl/>
        <w:rPr>
          <w:rFonts w:asciiTheme="minorHAnsi" w:hAnsiTheme="minorHAnsi" w:cstheme="minorHAnsi"/>
          <w:color w:val="000000" w:themeColor="text1"/>
          <w:szCs w:val="24"/>
        </w:rPr>
      </w:pPr>
      <w:r w:rsidRPr="003965C4">
        <w:rPr>
          <w:rFonts w:asciiTheme="minorHAnsi" w:hAnsiTheme="minorHAnsi" w:cstheme="minorHAnsi"/>
          <w:color w:val="000000" w:themeColor="text1"/>
          <w:szCs w:val="24"/>
        </w:rPr>
        <w:t>Teresa Deaton-Reese, RFP-23-74828</w:t>
      </w:r>
    </w:p>
    <w:p w14:paraId="2BB6A612" w14:textId="2F0FA896"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Indiana Department of Administration</w:t>
      </w:r>
    </w:p>
    <w:p w14:paraId="06C34089" w14:textId="3D49DEDE"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Procurement Division</w:t>
      </w:r>
    </w:p>
    <w:p w14:paraId="55F7D0C6" w14:textId="55F67BB6"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402 West Washington Street, Room W468</w:t>
      </w:r>
    </w:p>
    <w:p w14:paraId="6BF4D88B" w14:textId="34779B82" w:rsidR="003943E3" w:rsidRPr="003943E3" w:rsidRDefault="003943E3" w:rsidP="006733D7">
      <w:pPr>
        <w:widowControl/>
        <w:rPr>
          <w:rFonts w:asciiTheme="minorHAnsi" w:hAnsiTheme="minorHAnsi" w:cstheme="minorHAnsi"/>
          <w:szCs w:val="24"/>
        </w:rPr>
      </w:pPr>
      <w:r w:rsidRPr="003943E3">
        <w:rPr>
          <w:rFonts w:asciiTheme="minorHAnsi" w:hAnsiTheme="minorHAnsi" w:cstheme="minorHAnsi"/>
          <w:szCs w:val="24"/>
        </w:rPr>
        <w:t>Indianapolis, IN 46204</w:t>
      </w:r>
    </w:p>
    <w:p w14:paraId="015D35EF" w14:textId="77777777" w:rsidR="003943E3" w:rsidRPr="006B1296" w:rsidRDefault="003943E3" w:rsidP="006733D7">
      <w:pPr>
        <w:widowControl/>
        <w:rPr>
          <w:rFonts w:asciiTheme="minorHAnsi" w:hAnsiTheme="minorHAnsi" w:cstheme="minorHAnsi"/>
          <w:b/>
          <w:bCs/>
          <w:szCs w:val="24"/>
        </w:rPr>
      </w:pPr>
    </w:p>
    <w:p w14:paraId="68A21426" w14:textId="4389C417" w:rsidR="008A37A0" w:rsidRDefault="008A37A0" w:rsidP="004D275C">
      <w:pPr>
        <w:pStyle w:val="ListParagraph"/>
        <w:widowControl/>
        <w:numPr>
          <w:ilvl w:val="0"/>
          <w:numId w:val="48"/>
        </w:numPr>
        <w:rPr>
          <w:rFonts w:asciiTheme="minorHAnsi" w:hAnsiTheme="minorHAnsi" w:cstheme="minorHAnsi"/>
          <w:szCs w:val="24"/>
        </w:rPr>
      </w:pPr>
      <w:r>
        <w:rPr>
          <w:rFonts w:asciiTheme="minorHAnsi" w:hAnsiTheme="minorHAnsi" w:cstheme="minorHAnsi"/>
          <w:szCs w:val="24"/>
        </w:rPr>
        <w:t>Each Respondent must submit at least one original Flash Drive but if more are needed, that is acceptable.</w:t>
      </w:r>
    </w:p>
    <w:p w14:paraId="432AFC56" w14:textId="77777777" w:rsidR="008A37A0" w:rsidRDefault="0028180D" w:rsidP="004D275C">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T</w:t>
      </w:r>
      <w:r w:rsidR="001469E1" w:rsidRPr="0046261B">
        <w:rPr>
          <w:rFonts w:asciiTheme="minorHAnsi" w:hAnsiTheme="minorHAnsi" w:cstheme="minorHAnsi"/>
          <w:szCs w:val="24"/>
        </w:rPr>
        <w:t xml:space="preserve">he proposal must follow the format indicated in </w:t>
      </w:r>
      <w:hyperlink w:anchor="_Section_Two_Proposal" w:history="1">
        <w:r w:rsidR="001469E1" w:rsidRPr="0046261B">
          <w:rPr>
            <w:rStyle w:val="Hyperlink"/>
            <w:rFonts w:asciiTheme="minorHAnsi" w:hAnsiTheme="minorHAnsi" w:cstheme="minorHAnsi"/>
          </w:rPr>
          <w:t>Section Two</w:t>
        </w:r>
      </w:hyperlink>
      <w:r w:rsidR="001469E1" w:rsidRPr="0046261B">
        <w:rPr>
          <w:rFonts w:asciiTheme="minorHAnsi" w:hAnsiTheme="minorHAnsi" w:cstheme="minorHAnsi"/>
          <w:szCs w:val="24"/>
        </w:rPr>
        <w:t xml:space="preserve"> of this document. </w:t>
      </w:r>
      <w:r w:rsidR="00DF73BE" w:rsidRPr="0046261B">
        <w:rPr>
          <w:rFonts w:asciiTheme="minorHAnsi" w:hAnsiTheme="minorHAnsi" w:cstheme="minorHAnsi"/>
          <w:szCs w:val="24"/>
        </w:rPr>
        <w:t xml:space="preserve">No other method of submission will be accepted. </w:t>
      </w:r>
      <w:r w:rsidR="001469E1" w:rsidRPr="0046261B">
        <w:rPr>
          <w:rFonts w:asciiTheme="minorHAnsi" w:hAnsiTheme="minorHAnsi" w:cstheme="minorHAnsi"/>
          <w:szCs w:val="24"/>
        </w:rPr>
        <w:t xml:space="preserve"> </w:t>
      </w:r>
    </w:p>
    <w:p w14:paraId="42222BBF" w14:textId="77777777" w:rsidR="008A37A0" w:rsidRDefault="001469E1" w:rsidP="004D275C">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Unnecessarily elaborate brochures or other presentations, beyond those necessary to present a complete and effective proposal, are not desired.</w:t>
      </w:r>
      <w:bookmarkStart w:id="17" w:name="_Hlk41481144"/>
    </w:p>
    <w:p w14:paraId="46157B5C" w14:textId="5B28AA82" w:rsidR="0046261B" w:rsidRDefault="001469E1" w:rsidP="004D275C">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No more than one proposal per Respondent may be submitted.</w:t>
      </w:r>
      <w:bookmarkStart w:id="18" w:name="_Hlk79137027"/>
      <w:bookmarkStart w:id="19" w:name="_Hlk75791025"/>
      <w:bookmarkStart w:id="20" w:name="_Hlk41481057"/>
    </w:p>
    <w:p w14:paraId="44FC90BD" w14:textId="77777777" w:rsidR="0046261B" w:rsidRDefault="008C7056" w:rsidP="004D275C">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Responses not submitted by the deadline</w:t>
      </w:r>
      <w:r w:rsidR="00662CE0" w:rsidRPr="0046261B">
        <w:rPr>
          <w:rFonts w:asciiTheme="minorHAnsi" w:hAnsiTheme="minorHAnsi" w:cstheme="minorHAnsi"/>
          <w:szCs w:val="24"/>
        </w:rPr>
        <w:t>s</w:t>
      </w:r>
      <w:r w:rsidRPr="0046261B">
        <w:rPr>
          <w:rFonts w:asciiTheme="minorHAnsi" w:hAnsiTheme="minorHAnsi" w:cstheme="minorHAnsi"/>
          <w:szCs w:val="24"/>
        </w:rPr>
        <w:t xml:space="preserve"> will not be considered</w:t>
      </w:r>
      <w:r w:rsidR="00AA2B5B" w:rsidRPr="0046261B">
        <w:rPr>
          <w:rFonts w:asciiTheme="minorHAnsi" w:hAnsiTheme="minorHAnsi" w:cstheme="minorHAnsi"/>
          <w:szCs w:val="24"/>
        </w:rPr>
        <w:t>;</w:t>
      </w:r>
      <w:r w:rsidR="002611C6" w:rsidRPr="0046261B">
        <w:rPr>
          <w:rFonts w:asciiTheme="minorHAnsi" w:hAnsiTheme="minorHAnsi" w:cstheme="minorHAnsi"/>
          <w:szCs w:val="24"/>
        </w:rPr>
        <w:t xml:space="preserve"> </w:t>
      </w:r>
      <w:bookmarkStart w:id="21" w:name="_Hlk79137058"/>
      <w:bookmarkEnd w:id="18"/>
      <w:bookmarkEnd w:id="19"/>
      <w:r w:rsidR="005334CC" w:rsidRPr="0046261B">
        <w:rPr>
          <w:rFonts w:asciiTheme="minorHAnsi" w:hAnsiTheme="minorHAnsi" w:cstheme="minorHAnsi"/>
          <w:szCs w:val="24"/>
        </w:rPr>
        <w:t xml:space="preserve">nor will sending it via email </w:t>
      </w:r>
      <w:r w:rsidR="00CF013C" w:rsidRPr="0046261B">
        <w:rPr>
          <w:rFonts w:asciiTheme="minorHAnsi" w:hAnsiTheme="minorHAnsi" w:cstheme="minorHAnsi"/>
          <w:szCs w:val="24"/>
        </w:rPr>
        <w:t xml:space="preserve">or hand delivery </w:t>
      </w:r>
      <w:r w:rsidR="00C07CE1" w:rsidRPr="0046261B">
        <w:rPr>
          <w:rFonts w:asciiTheme="minorHAnsi" w:hAnsiTheme="minorHAnsi" w:cstheme="minorHAnsi"/>
          <w:szCs w:val="24"/>
        </w:rPr>
        <w:t xml:space="preserve">be </w:t>
      </w:r>
      <w:r w:rsidR="005334CC" w:rsidRPr="0046261B">
        <w:rPr>
          <w:rFonts w:asciiTheme="minorHAnsi" w:hAnsiTheme="minorHAnsi" w:cstheme="minorHAnsi"/>
          <w:szCs w:val="24"/>
        </w:rPr>
        <w:t>viable alternative</w:t>
      </w:r>
      <w:r w:rsidR="00CF013C" w:rsidRPr="0046261B">
        <w:rPr>
          <w:rFonts w:asciiTheme="minorHAnsi" w:hAnsiTheme="minorHAnsi" w:cstheme="minorHAnsi"/>
          <w:szCs w:val="24"/>
        </w:rPr>
        <w:t>s</w:t>
      </w:r>
      <w:r w:rsidR="005334CC" w:rsidRPr="0046261B">
        <w:rPr>
          <w:rFonts w:asciiTheme="minorHAnsi" w:hAnsiTheme="minorHAnsi" w:cstheme="minorHAnsi"/>
          <w:szCs w:val="24"/>
        </w:rPr>
        <w:t xml:space="preserve">. </w:t>
      </w:r>
    </w:p>
    <w:p w14:paraId="127B6F9E" w14:textId="0DD544CD" w:rsidR="0046261B" w:rsidRDefault="00E96B3B" w:rsidP="006733D7">
      <w:pPr>
        <w:pStyle w:val="ListParagraph"/>
        <w:widowControl/>
        <w:numPr>
          <w:ilvl w:val="0"/>
          <w:numId w:val="48"/>
        </w:numPr>
        <w:rPr>
          <w:rFonts w:asciiTheme="minorHAnsi" w:hAnsiTheme="minorHAnsi" w:cstheme="minorHAnsi"/>
          <w:szCs w:val="24"/>
        </w:rPr>
      </w:pPr>
      <w:r w:rsidRPr="0046261B">
        <w:rPr>
          <w:rFonts w:asciiTheme="minorHAnsi" w:hAnsiTheme="minorHAnsi" w:cstheme="minorHAnsi"/>
          <w:szCs w:val="24"/>
        </w:rPr>
        <w:t xml:space="preserve">The State will not provide confirmation of receipt of Flash Drives. </w:t>
      </w:r>
      <w:r w:rsidR="008A37A0">
        <w:rPr>
          <w:rFonts w:asciiTheme="minorHAnsi" w:hAnsiTheme="minorHAnsi" w:cstheme="minorHAnsi"/>
          <w:szCs w:val="24"/>
        </w:rPr>
        <w:t>If that is desired, t</w:t>
      </w:r>
      <w:r w:rsidRPr="0046261B">
        <w:rPr>
          <w:rFonts w:asciiTheme="minorHAnsi" w:hAnsiTheme="minorHAnsi" w:cstheme="minorHAnsi"/>
          <w:szCs w:val="24"/>
        </w:rPr>
        <w:t xml:space="preserve">he Respondent </w:t>
      </w:r>
      <w:r w:rsidR="008A37A0">
        <w:rPr>
          <w:rFonts w:asciiTheme="minorHAnsi" w:hAnsiTheme="minorHAnsi" w:cstheme="minorHAnsi"/>
          <w:szCs w:val="24"/>
        </w:rPr>
        <w:t xml:space="preserve">should </w:t>
      </w:r>
      <w:r w:rsidRPr="0046261B">
        <w:rPr>
          <w:rFonts w:asciiTheme="minorHAnsi" w:hAnsiTheme="minorHAnsi" w:cstheme="minorHAnsi"/>
          <w:szCs w:val="24"/>
        </w:rPr>
        <w:t>select a shipping method that will offer confirmation of receipt.</w:t>
      </w:r>
      <w:bookmarkEnd w:id="14"/>
      <w:bookmarkEnd w:id="17"/>
      <w:bookmarkEnd w:id="20"/>
      <w:bookmarkEnd w:id="21"/>
    </w:p>
    <w:p w14:paraId="7CC78D2E" w14:textId="56EB2B61" w:rsidR="001469E1" w:rsidRDefault="0046261B" w:rsidP="006733D7">
      <w:pPr>
        <w:pStyle w:val="ListParagraph"/>
        <w:widowControl/>
        <w:numPr>
          <w:ilvl w:val="0"/>
          <w:numId w:val="48"/>
        </w:numPr>
        <w:rPr>
          <w:rFonts w:asciiTheme="minorHAnsi" w:hAnsiTheme="minorHAnsi" w:cstheme="minorHAnsi"/>
          <w:szCs w:val="24"/>
        </w:rPr>
      </w:pPr>
      <w:r>
        <w:rPr>
          <w:rFonts w:asciiTheme="minorHAnsi" w:hAnsiTheme="minorHAnsi" w:cstheme="minorHAnsi"/>
          <w:szCs w:val="24"/>
        </w:rPr>
        <w:t>The</w:t>
      </w:r>
      <w:r w:rsidR="00AA2B5B" w:rsidRPr="0046261B">
        <w:rPr>
          <w:rFonts w:asciiTheme="minorHAnsi" w:hAnsiTheme="minorHAnsi" w:cstheme="minorHAnsi"/>
          <w:szCs w:val="24"/>
        </w:rPr>
        <w:t xml:space="preserve"> </w:t>
      </w:r>
      <w:r w:rsidR="001469E1" w:rsidRPr="0046261B">
        <w:rPr>
          <w:rFonts w:asciiTheme="minorHAnsi" w:hAnsiTheme="minorHAnsi" w:cstheme="minorHAnsi"/>
          <w:szCs w:val="24"/>
        </w:rPr>
        <w:t>State accepts no obligations for costs incurred by Respondents in anticipation of being awarded</w:t>
      </w:r>
      <w:r w:rsidR="000C09D6" w:rsidRPr="0046261B">
        <w:rPr>
          <w:rFonts w:asciiTheme="minorHAnsi" w:hAnsiTheme="minorHAnsi" w:cstheme="minorHAnsi"/>
          <w:szCs w:val="24"/>
        </w:rPr>
        <w:t>.</w:t>
      </w:r>
    </w:p>
    <w:p w14:paraId="16EC03CE" w14:textId="19707B1E" w:rsidR="00B05016" w:rsidRPr="00B05016" w:rsidRDefault="00B05016" w:rsidP="00B05016">
      <w:pPr>
        <w:pStyle w:val="ListParagraph"/>
        <w:widowControl/>
        <w:numPr>
          <w:ilvl w:val="0"/>
          <w:numId w:val="48"/>
        </w:numPr>
        <w:rPr>
          <w:rFonts w:asciiTheme="minorHAnsi" w:hAnsiTheme="minorHAnsi" w:cstheme="minorHAnsi"/>
          <w:szCs w:val="24"/>
        </w:rPr>
      </w:pPr>
      <w:bookmarkStart w:id="22" w:name="_Hlk94278497"/>
      <w:r w:rsidRPr="00B05016">
        <w:rPr>
          <w:rFonts w:asciiTheme="minorHAnsi" w:hAnsiTheme="minorHAnsi" w:cstheme="minorHAnsi"/>
          <w:szCs w:val="24"/>
        </w:rPr>
        <w:t>A</w:t>
      </w:r>
      <w:r w:rsidR="008B143A">
        <w:rPr>
          <w:rFonts w:asciiTheme="minorHAnsi" w:hAnsiTheme="minorHAnsi" w:cstheme="minorHAnsi"/>
          <w:szCs w:val="24"/>
        </w:rPr>
        <w:t xml:space="preserve">ll communication, unless stated otherwise in this document, </w:t>
      </w:r>
      <w:r w:rsidRPr="00B05016">
        <w:rPr>
          <w:rFonts w:asciiTheme="minorHAnsi" w:hAnsiTheme="minorHAnsi" w:cstheme="minorHAnsi"/>
          <w:szCs w:val="24"/>
        </w:rPr>
        <w:t xml:space="preserve">should be directed to the IDOA staff member on the title page of this solicitation. If </w:t>
      </w:r>
      <w:r w:rsidR="008B143A">
        <w:rPr>
          <w:rFonts w:asciiTheme="minorHAnsi" w:hAnsiTheme="minorHAnsi" w:cstheme="minorHAnsi"/>
          <w:szCs w:val="24"/>
        </w:rPr>
        <w:t xml:space="preserve">communication is had with </w:t>
      </w:r>
      <w:r w:rsidRPr="00B05016">
        <w:rPr>
          <w:rFonts w:asciiTheme="minorHAnsi" w:hAnsiTheme="minorHAnsi" w:cstheme="minorHAnsi"/>
          <w:szCs w:val="24"/>
        </w:rPr>
        <w:lastRenderedPageBreak/>
        <w:t>any other staff member, the</w:t>
      </w:r>
      <w:r w:rsidRPr="00B05016">
        <w:rPr>
          <w:rFonts w:asciiTheme="minorHAnsi" w:hAnsiTheme="minorHAnsi" w:cstheme="minorHAnsi"/>
          <w:b/>
          <w:bCs/>
          <w:szCs w:val="24"/>
        </w:rPr>
        <w:t xml:space="preserve"> Respondent may disqualify themselves from further consideration. </w:t>
      </w:r>
    </w:p>
    <w:bookmarkEnd w:id="22"/>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23" w:name="_Toc80794446"/>
      <w:r w:rsidRPr="006B1296">
        <w:rPr>
          <w:rFonts w:asciiTheme="minorHAnsi" w:hAnsiTheme="minorHAnsi" w:cstheme="minorHAnsi"/>
          <w:color w:val="auto"/>
          <w:sz w:val="24"/>
          <w:szCs w:val="24"/>
        </w:rPr>
        <w:t>1.9</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M</w:t>
      </w:r>
      <w:r w:rsidR="00011390" w:rsidRPr="00011390">
        <w:rPr>
          <w:rFonts w:asciiTheme="minorHAnsi" w:hAnsiTheme="minorHAnsi" w:cstheme="minorHAnsi"/>
          <w:b/>
          <w:bCs/>
          <w:color w:val="auto"/>
          <w:sz w:val="24"/>
          <w:szCs w:val="24"/>
        </w:rPr>
        <w:t>odification or Withdrawal of Offers</w:t>
      </w:r>
      <w:r w:rsidR="005334CC" w:rsidRPr="006B1296">
        <w:rPr>
          <w:rStyle w:val="FootnoteReference"/>
          <w:rFonts w:asciiTheme="minorHAnsi" w:hAnsiTheme="minorHAnsi" w:cstheme="minorHAnsi"/>
          <w:color w:val="auto"/>
          <w:sz w:val="24"/>
          <w:szCs w:val="24"/>
        </w:rPr>
        <w:footnoteReference w:id="2"/>
      </w:r>
      <w:bookmarkEnd w:id="23"/>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24" w:name="_Toc80794447"/>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24"/>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Pricing on this </w:t>
      </w:r>
      <w:r w:rsidR="007E72D6">
        <w:rPr>
          <w:rFonts w:asciiTheme="minorHAnsi" w:hAnsiTheme="minorHAnsi" w:cstheme="minorHAnsi"/>
          <w:szCs w:val="24"/>
        </w:rPr>
        <w:t>solic</w:t>
      </w:r>
      <w:r w:rsidR="00BC6B17">
        <w:rPr>
          <w:rFonts w:asciiTheme="minorHAnsi" w:hAnsiTheme="minorHAnsi" w:cstheme="minorHAnsi"/>
          <w:szCs w:val="24"/>
        </w:rPr>
        <w:t>i</w:t>
      </w:r>
      <w:r w:rsidR="007E72D6">
        <w:rPr>
          <w:rFonts w:asciiTheme="minorHAnsi" w:hAnsiTheme="minorHAnsi" w:cstheme="minorHAnsi"/>
          <w:szCs w:val="24"/>
        </w:rPr>
        <w:t>tation</w:t>
      </w:r>
      <w:r w:rsidRPr="006B1296">
        <w:rPr>
          <w:rFonts w:asciiTheme="minorHAnsi" w:hAnsiTheme="minorHAnsi" w:cstheme="minorHAnsi"/>
          <w:szCs w:val="24"/>
        </w:rPr>
        <w:t xml:space="preserve"> must be firm and remain open for a period of not less than </w:t>
      </w:r>
      <w:r w:rsidR="00F15DAE">
        <w:rPr>
          <w:rFonts w:asciiTheme="minorHAnsi" w:hAnsiTheme="minorHAnsi" w:cstheme="minorHAnsi"/>
          <w:szCs w:val="24"/>
        </w:rPr>
        <w:t>one hundred eighty (</w:t>
      </w:r>
      <w:r w:rsidRPr="006B1296">
        <w:rPr>
          <w:rFonts w:asciiTheme="minorHAnsi" w:hAnsiTheme="minorHAnsi" w:cstheme="minorHAnsi"/>
          <w:szCs w:val="24"/>
        </w:rPr>
        <w:t>180 days</w:t>
      </w:r>
      <w:r w:rsidR="00F15DAE">
        <w:rPr>
          <w:rFonts w:asciiTheme="minorHAnsi" w:hAnsiTheme="minorHAnsi" w:cstheme="minorHAnsi"/>
          <w:szCs w:val="24"/>
        </w:rPr>
        <w:t>)</w:t>
      </w:r>
      <w:r w:rsidRPr="006B1296">
        <w:rPr>
          <w:rFonts w:asciiTheme="minorHAnsi" w:hAnsiTheme="minorHAnsi" w:cstheme="minorHAnsi"/>
          <w:szCs w:val="24"/>
        </w:rPr>
        <w:t xml:space="preserve"> from</w:t>
      </w:r>
      <w:bookmarkStart w:id="25" w:name="_Hlk75791360"/>
      <w:r w:rsidR="00636D62" w:rsidRPr="006B1296">
        <w:rPr>
          <w:rFonts w:asciiTheme="minorHAnsi" w:hAnsiTheme="minorHAnsi" w:cstheme="minorHAnsi"/>
          <w:szCs w:val="24"/>
        </w:rPr>
        <w:t xml:space="preserve"> </w:t>
      </w:r>
      <w:r w:rsidR="00227197" w:rsidRPr="006B1296">
        <w:rPr>
          <w:rFonts w:asciiTheme="minorHAnsi" w:hAnsiTheme="minorHAnsi" w:cstheme="minorHAnsi"/>
          <w:szCs w:val="24"/>
        </w:rPr>
        <w:t xml:space="preserve">the </w:t>
      </w:r>
      <w:r w:rsidR="00636D62" w:rsidRPr="006B1296">
        <w:rPr>
          <w:rFonts w:asciiTheme="minorHAnsi" w:hAnsiTheme="minorHAnsi" w:cstheme="minorHAnsi"/>
          <w:szCs w:val="24"/>
        </w:rPr>
        <w:t>date of award issuance</w:t>
      </w:r>
      <w:r w:rsidRPr="006B1296">
        <w:rPr>
          <w:rFonts w:asciiTheme="minorHAnsi" w:hAnsiTheme="minorHAnsi" w:cstheme="minorHAnsi"/>
          <w:szCs w:val="24"/>
        </w:rPr>
        <w:t xml:space="preserve">.  </w:t>
      </w:r>
      <w:bookmarkStart w:id="26" w:name="_Hlk76537745"/>
      <w:bookmarkEnd w:id="25"/>
      <w:r w:rsidRPr="006B1296">
        <w:rPr>
          <w:rFonts w:asciiTheme="minorHAnsi" w:hAnsiTheme="minorHAnsi" w:cstheme="minorHAnsi"/>
          <w:iCs/>
          <w:szCs w:val="24"/>
        </w:rPr>
        <w:t>Any attempt to manipulate the format of the document, attach caveats to pricing, or submit pricing that deviates from the current format will put your proposal at risk</w:t>
      </w:r>
      <w:r w:rsidR="005334CC" w:rsidRPr="006B1296">
        <w:rPr>
          <w:rFonts w:asciiTheme="minorHAnsi" w:hAnsiTheme="minorHAnsi" w:cstheme="minorHAnsi"/>
          <w:iCs/>
          <w:szCs w:val="24"/>
        </w:rPr>
        <w:t xml:space="preserve"> of being removed from consideration. </w:t>
      </w:r>
      <w:r w:rsidR="005334CC" w:rsidRPr="006B1296">
        <w:rPr>
          <w:rStyle w:val="FootnoteReference"/>
          <w:rFonts w:asciiTheme="minorHAnsi" w:hAnsiTheme="minorHAnsi" w:cstheme="minorHAnsi"/>
          <w:iCs/>
          <w:szCs w:val="24"/>
        </w:rPr>
        <w:footnoteReference w:id="3"/>
      </w:r>
    </w:p>
    <w:bookmarkEnd w:id="26"/>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27" w:name="_Toc80794448"/>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27"/>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28"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28"/>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9"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9"/>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30" w:name="_Toc80794449"/>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30"/>
    </w:p>
    <w:p w14:paraId="1D45C233" w14:textId="77777777" w:rsidR="00B136D9" w:rsidRPr="006B1296" w:rsidRDefault="00B136D9" w:rsidP="006733D7">
      <w:pPr>
        <w:widowControl/>
        <w:rPr>
          <w:rFonts w:asciiTheme="minorHAnsi" w:hAnsiTheme="minorHAnsi" w:cstheme="minorHAnsi"/>
          <w:szCs w:val="24"/>
        </w:rPr>
      </w:pPr>
    </w:p>
    <w:p w14:paraId="1837E20A" w14:textId="403569C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Therefore, each proposal should contain the Respondent’s best terms from a price and technical standpoint.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31" w:name="_Toc80794450"/>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31"/>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HAnsi"/>
          <w:color w:val="auto"/>
          <w:sz w:val="24"/>
          <w:szCs w:val="24"/>
        </w:rPr>
      </w:pPr>
      <w:bookmarkStart w:id="32" w:name="_Toc80794451"/>
      <w:r w:rsidRPr="006B1296">
        <w:rPr>
          <w:rFonts w:asciiTheme="minorHAnsi" w:hAnsiTheme="minorHAnsi" w:cstheme="minorHAnsi"/>
          <w:color w:val="auto"/>
          <w:sz w:val="24"/>
          <w:szCs w:val="24"/>
        </w:rPr>
        <w:t>1.14</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ype and Term of Contract</w:t>
      </w:r>
      <w:bookmarkEnd w:id="32"/>
      <w:r w:rsidRPr="006B1296">
        <w:rPr>
          <w:rFonts w:asciiTheme="minorHAnsi" w:hAnsiTheme="minorHAnsi" w:cstheme="minorHAns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14134EF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term of the contract shall be for a period of </w:t>
      </w:r>
      <w:r w:rsidR="003F5E42">
        <w:rPr>
          <w:rFonts w:asciiTheme="minorHAnsi" w:hAnsiTheme="minorHAnsi" w:cstheme="minorHAnsi"/>
          <w:szCs w:val="24"/>
        </w:rPr>
        <w:t>two (2)</w:t>
      </w:r>
      <w:r w:rsidRPr="006B1296">
        <w:rPr>
          <w:rFonts w:asciiTheme="minorHAnsi" w:hAnsiTheme="minorHAnsi" w:cstheme="minorHAnsi"/>
          <w:szCs w:val="24"/>
        </w:rPr>
        <w:t xml:space="preserve"> years from the date of contract execution.  There may be </w:t>
      </w:r>
      <w:r w:rsidR="003F5E42" w:rsidRPr="003F5E42">
        <w:rPr>
          <w:rFonts w:asciiTheme="minorHAnsi" w:hAnsiTheme="minorHAnsi" w:cstheme="minorHAnsi"/>
          <w:color w:val="000000" w:themeColor="text1"/>
          <w:szCs w:val="24"/>
        </w:rPr>
        <w:t>two (2)</w:t>
      </w:r>
      <w:r w:rsidRPr="003F5E42">
        <w:rPr>
          <w:rFonts w:asciiTheme="minorHAnsi" w:hAnsiTheme="minorHAnsi" w:cstheme="minorHAnsi"/>
          <w:color w:val="000000" w:themeColor="text1"/>
          <w:szCs w:val="24"/>
        </w:rPr>
        <w:t xml:space="preserve"> </w:t>
      </w:r>
      <w:r w:rsidRPr="006B1296">
        <w:rPr>
          <w:rFonts w:asciiTheme="minorHAnsi" w:hAnsiTheme="minorHAnsi" w:cstheme="minorHAnsi"/>
          <w:szCs w:val="24"/>
        </w:rPr>
        <w:t xml:space="preserve">one-year renewals for a total of </w:t>
      </w:r>
      <w:r w:rsidR="003F5E42">
        <w:rPr>
          <w:rFonts w:asciiTheme="minorHAnsi" w:hAnsiTheme="minorHAnsi" w:cstheme="minorHAnsi"/>
          <w:szCs w:val="24"/>
        </w:rPr>
        <w:t>four (4)</w:t>
      </w:r>
      <w:r w:rsidR="00580D53" w:rsidRPr="006B1296">
        <w:rPr>
          <w:rFonts w:asciiTheme="minorHAnsi" w:hAnsiTheme="minorHAnsi" w:cstheme="minorHAnsi"/>
          <w:color w:val="FF0000"/>
          <w:szCs w:val="24"/>
        </w:rPr>
        <w:t xml:space="preserve"> </w:t>
      </w:r>
      <w:r w:rsidRPr="006B1296">
        <w:rPr>
          <w:rFonts w:asciiTheme="minorHAnsi" w:hAnsiTheme="minorHAnsi" w:cstheme="minorHAnsi"/>
          <w:szCs w:val="24"/>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33" w:name="_1.15_CONFIDENTIAL_INFORMATION"/>
      <w:bookmarkStart w:id="34" w:name="_Toc80794452"/>
      <w:bookmarkEnd w:id="33"/>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34"/>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BB59F2" w:rsidP="00A95F32">
      <w:pPr>
        <w:widowControl/>
        <w:numPr>
          <w:ilvl w:val="0"/>
          <w:numId w:val="31"/>
        </w:numPr>
        <w:shd w:val="clear" w:color="auto" w:fill="FEFEFE"/>
        <w:rPr>
          <w:rFonts w:asciiTheme="minorHAnsi" w:hAnsiTheme="minorHAnsi" w:cstheme="minorHAnsi"/>
          <w:color w:val="0000FF"/>
          <w:szCs w:val="24"/>
        </w:rPr>
      </w:pPr>
      <w:hyperlink r:id="rId18" w:tgtFrame="_blank" w:history="1">
        <w:r w:rsidR="00A95F32"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35" w:name="_Toc80794453"/>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35"/>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Proposals should not include any tax from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36" w:name="_Toc80794454"/>
      <w:r w:rsidRPr="006B1296">
        <w:rPr>
          <w:rFonts w:asciiTheme="minorHAnsi" w:hAnsiTheme="minorHAnsi" w:cstheme="minorHAnsi"/>
          <w:color w:val="auto"/>
          <w:sz w:val="24"/>
          <w:szCs w:val="24"/>
        </w:rPr>
        <w:lastRenderedPageBreak/>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36"/>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37" w:name="_Hlk79229946"/>
      <w:bookmarkStart w:id="38"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9"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9"/>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37"/>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19"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7D4316">
      <w:pPr>
        <w:pStyle w:val="ListParagraph"/>
        <w:widowControl/>
        <w:numPr>
          <w:ilvl w:val="0"/>
          <w:numId w:val="50"/>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634F52">
      <w:pPr>
        <w:pStyle w:val="ListParagraph"/>
        <w:widowControl/>
        <w:numPr>
          <w:ilvl w:val="0"/>
          <w:numId w:val="50"/>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38"/>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40" w:name="_Toc80794455"/>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40"/>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BB59F2" w:rsidP="006733D7">
      <w:pPr>
        <w:rPr>
          <w:rStyle w:val="Hyperlink"/>
          <w:rFonts w:asciiTheme="minorHAnsi" w:hAnsiTheme="minorHAnsi" w:cstheme="minorHAnsi"/>
          <w:szCs w:val="24"/>
          <w:lang w:val="fr-FR"/>
        </w:rPr>
      </w:pPr>
      <w:hyperlink r:id="rId20" w:history="1">
        <w:r w:rsidR="00B136D9"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41" w:name="_Toc80794456"/>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41"/>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42" w:name="_1.20_EQUAL_OPPORTUNITY"/>
      <w:bookmarkStart w:id="43" w:name="_Toc80794457"/>
      <w:bookmarkEnd w:id="42"/>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43"/>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44" w:name="_Hlk82950403"/>
      <w:r>
        <w:rPr>
          <w:rFonts w:asciiTheme="minorHAnsi" w:hAnsiTheme="minorHAnsi" w:cstheme="minorHAnsi"/>
          <w:szCs w:val="24"/>
        </w:rPr>
        <w:lastRenderedPageBreak/>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44"/>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45" w:name="_1.21_MINORITY_&amp;"/>
      <w:bookmarkStart w:id="46" w:name="_Toc80794458"/>
      <w:bookmarkEnd w:id="45"/>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46"/>
    </w:p>
    <w:p w14:paraId="73076B7D" w14:textId="77777777" w:rsidR="00B136D9" w:rsidRPr="006B1296" w:rsidRDefault="00B136D9" w:rsidP="006733D7">
      <w:pPr>
        <w:widowControl/>
        <w:rPr>
          <w:rFonts w:asciiTheme="minorHAnsi" w:hAnsiTheme="minorHAnsi" w:cstheme="minorHAnsi"/>
          <w:szCs w:val="24"/>
        </w:rPr>
      </w:pPr>
    </w:p>
    <w:p w14:paraId="443D59C6" w14:textId="1B6F0ED1" w:rsidR="00B05113" w:rsidRDefault="00D457EE" w:rsidP="00D457EE">
      <w:pPr>
        <w:widowControl/>
        <w:rPr>
          <w:rFonts w:asciiTheme="minorHAnsi" w:hAnsiTheme="minorHAnsi" w:cstheme="minorHAnsi"/>
        </w:rPr>
      </w:pPr>
      <w:r w:rsidRPr="006B1296">
        <w:rPr>
          <w:rFonts w:asciiTheme="minorHAnsi" w:hAnsiTheme="minorHAnsi" w:cstheme="minorHAnsi"/>
          <w:szCs w:val="24"/>
        </w:rPr>
        <w:t>I</w:t>
      </w:r>
      <w:r w:rsidR="00C3679C">
        <w:rPr>
          <w:rFonts w:asciiTheme="minorHAnsi" w:hAnsiTheme="minorHAnsi" w:cstheme="minorHAnsi"/>
          <w:szCs w:val="24"/>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history="1">
        <w:r w:rsidR="008C6CD7" w:rsidRPr="008C6CD7">
          <w:rPr>
            <w:rStyle w:val="Hyperlink"/>
            <w:rFonts w:asciiTheme="minorHAnsi" w:hAnsiTheme="minorHAnsi" w:cstheme="minorHAnsi"/>
            <w:b/>
            <w:bCs/>
            <w:szCs w:val="24"/>
          </w:rPr>
          <w:t xml:space="preserve">Section </w:t>
        </w:r>
        <w:r w:rsidR="00C3679C" w:rsidRPr="008C6CD7">
          <w:rPr>
            <w:rStyle w:val="Hyperlink"/>
            <w:rFonts w:asciiTheme="minorHAnsi" w:hAnsiTheme="minorHAnsi" w:cstheme="minorHAnsi"/>
            <w:b/>
            <w:bCs/>
            <w:szCs w:val="24"/>
          </w:rPr>
          <w:t>1.20</w:t>
        </w:r>
      </w:hyperlink>
      <w:r w:rsidR="00C3679C">
        <w:rPr>
          <w:rFonts w:asciiTheme="minorHAnsi" w:hAnsiTheme="minorHAnsi" w:cstheme="minorHAnsi"/>
          <w:szCs w:val="24"/>
        </w:rPr>
        <w:t>, there is a commitment goal for this solicitation</w:t>
      </w:r>
      <w:r w:rsidRPr="006B1296">
        <w:rPr>
          <w:rFonts w:asciiTheme="minorHAnsi" w:hAnsiTheme="minorHAnsi" w:cstheme="minorHAnsi"/>
          <w:szCs w:val="24"/>
        </w:rPr>
        <w:t xml:space="preserve">.  </w:t>
      </w:r>
      <w:r w:rsidRPr="0029459E">
        <w:rPr>
          <w:rFonts w:asciiTheme="minorHAnsi" w:hAnsiTheme="minorHAnsi" w:cstheme="minorHAnsi"/>
          <w:bCs/>
          <w:szCs w:val="24"/>
        </w:rPr>
        <w:t xml:space="preserve">The </w:t>
      </w:r>
      <w:r>
        <w:rPr>
          <w:rFonts w:asciiTheme="minorHAnsi" w:hAnsiTheme="minorHAnsi" w:cstheme="minorHAnsi"/>
          <w:bCs/>
          <w:szCs w:val="24"/>
        </w:rPr>
        <w:t>MWBE</w:t>
      </w:r>
      <w:r w:rsidRPr="0029459E">
        <w:rPr>
          <w:rFonts w:asciiTheme="minorHAnsi" w:hAnsiTheme="minorHAnsi" w:cstheme="minorHAnsi"/>
          <w:bCs/>
          <w:szCs w:val="24"/>
        </w:rPr>
        <w:t xml:space="preserve"> Subcontractor Commitment form is</w:t>
      </w:r>
      <w:r w:rsidRPr="006B1296">
        <w:rPr>
          <w:rFonts w:asciiTheme="minorHAnsi" w:hAnsiTheme="minorHAnsi" w:cstheme="minorHAnsi"/>
          <w:b/>
          <w:szCs w:val="24"/>
        </w:rPr>
        <w:t xml:space="preserve"> Attachment A</w:t>
      </w:r>
      <w:r w:rsidR="00C3679C">
        <w:rPr>
          <w:rFonts w:asciiTheme="minorHAnsi" w:hAnsiTheme="minorHAnsi" w:cstheme="minorHAnsi"/>
          <w:b/>
          <w:szCs w:val="24"/>
        </w:rPr>
        <w:t>.</w:t>
      </w:r>
      <w:r w:rsidRPr="006B1296">
        <w:rPr>
          <w:rFonts w:asciiTheme="minorHAnsi" w:hAnsiTheme="minorHAnsi" w:cstheme="minorHAnsi"/>
          <w:szCs w:val="24"/>
        </w:rPr>
        <w:t xml:space="preserve">  The </w:t>
      </w:r>
      <w:r>
        <w:rPr>
          <w:rFonts w:asciiTheme="minorHAnsi" w:hAnsiTheme="minorHAnsi" w:cstheme="minorHAnsi"/>
          <w:szCs w:val="24"/>
        </w:rPr>
        <w:t>MWBE</w:t>
      </w:r>
      <w:r w:rsidR="00C3679C">
        <w:rPr>
          <w:rFonts w:asciiTheme="minorHAnsi" w:hAnsiTheme="minorHAnsi" w:cstheme="minorHAnsi"/>
          <w:szCs w:val="24"/>
        </w:rPr>
        <w:t xml:space="preserve"> </w:t>
      </w:r>
      <w:r w:rsidRPr="006B1296">
        <w:rPr>
          <w:rFonts w:asciiTheme="minorHAnsi" w:hAnsiTheme="minorHAnsi" w:cstheme="minorHAnsi"/>
          <w:szCs w:val="24"/>
        </w:rPr>
        <w:t>Subcontractor Commitment Form is to be submitted as a part of the Respondent’s proposal</w:t>
      </w:r>
      <w:r w:rsidRPr="006B1296">
        <w:rPr>
          <w:rFonts w:asciiTheme="minorHAnsi" w:hAnsiTheme="minorHAnsi" w:cstheme="minorHAnsi"/>
          <w:color w:val="808080"/>
          <w:szCs w:val="24"/>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w:t>
      </w:r>
      <w:r w:rsidR="00BF0598">
        <w:rPr>
          <w:rFonts w:asciiTheme="minorHAnsi" w:hAnsiTheme="minorHAnsi" w:cstheme="minorHAnsi"/>
        </w:rPr>
        <w:t>S</w:t>
      </w:r>
      <w:r w:rsidRPr="006B1296">
        <w:rPr>
          <w:rFonts w:asciiTheme="minorHAnsi" w:hAnsiTheme="minorHAnsi" w:cstheme="minorHAnsi"/>
        </w:rPr>
        <w:t xml:space="preserve">ubcontractor commitment to result in evaluation points for the Respondent, the entity must be on the </w:t>
      </w:r>
      <w:r w:rsidRPr="00B05113">
        <w:rPr>
          <w:rFonts w:asciiTheme="minorHAnsi" w:eastAsiaTheme="majorEastAsia" w:hAnsiTheme="minorHAnsi" w:cstheme="minorHAnsi"/>
        </w:rPr>
        <w:t>State of Indiana Certified M/W/IVOSB list</w:t>
      </w:r>
      <w:r w:rsidR="00B05113">
        <w:rPr>
          <w:rFonts w:asciiTheme="minorHAnsi" w:hAnsiTheme="minorHAnsi" w:cstheme="minorHAnsi"/>
        </w:rPr>
        <w:t xml:space="preserve"> at </w:t>
      </w:r>
      <w:hyperlink r:id="rId21" w:history="1">
        <w:r w:rsidR="00B05113" w:rsidRPr="00EC5D47">
          <w:rPr>
            <w:rStyle w:val="Hyperlink"/>
            <w:rFonts w:asciiTheme="minorHAnsi" w:hAnsiTheme="minorHAnsi" w:cstheme="minorHAnsi"/>
          </w:rPr>
          <w:t>https://www.in.gov/idoa/mwbe</w:t>
        </w:r>
      </w:hyperlink>
      <w:r w:rsidR="00662CE0">
        <w:rPr>
          <w:rStyle w:val="Hyperlink"/>
          <w:rFonts w:asciiTheme="minorHAnsi" w:hAnsiTheme="minorHAnsi" w:cstheme="minorHAns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43C928C8" w:rsidR="00D47E7D" w:rsidRPr="006B1296" w:rsidRDefault="00E40073" w:rsidP="0030580D">
      <w:pPr>
        <w:rPr>
          <w:rFonts w:asciiTheme="minorHAnsi" w:hAnsiTheme="minorHAnsi" w:cstheme="minorHAnsi"/>
        </w:rPr>
      </w:pPr>
      <w:r w:rsidRPr="006B1296">
        <w:rPr>
          <w:rFonts w:asciiTheme="minorHAnsi" w:hAnsiTheme="minorHAnsi" w:cstheme="minorHAnsi"/>
          <w:szCs w:val="24"/>
        </w:rPr>
        <w:t xml:space="preserve">If participation is met </w:t>
      </w:r>
      <w:proofErr w:type="gramStart"/>
      <w:r w:rsidRPr="006B1296">
        <w:rPr>
          <w:rFonts w:asciiTheme="minorHAnsi" w:hAnsiTheme="minorHAnsi" w:cstheme="minorHAnsi"/>
          <w:szCs w:val="24"/>
        </w:rPr>
        <w:t xml:space="preserve">through </w:t>
      </w:r>
      <w:r w:rsidR="00973753">
        <w:rPr>
          <w:rFonts w:asciiTheme="minorHAnsi" w:hAnsiTheme="minorHAnsi" w:cstheme="minorHAnsi"/>
          <w:szCs w:val="24"/>
        </w:rPr>
        <w:t xml:space="preserve">the </w:t>
      </w:r>
      <w:r w:rsidRPr="006B1296">
        <w:rPr>
          <w:rFonts w:asciiTheme="minorHAnsi" w:hAnsiTheme="minorHAnsi" w:cstheme="minorHAnsi"/>
          <w:szCs w:val="24"/>
        </w:rPr>
        <w:t>use of</w:t>
      </w:r>
      <w:proofErr w:type="gramEnd"/>
      <w:r w:rsidRPr="006B1296">
        <w:rPr>
          <w:rFonts w:asciiTheme="minorHAnsi" w:hAnsiTheme="minorHAnsi" w:cstheme="minorHAnsi"/>
          <w:szCs w:val="24"/>
        </w:rPr>
        <w:t xml:space="preserve"> </w:t>
      </w:r>
      <w:r w:rsidR="00BF0598">
        <w:rPr>
          <w:rFonts w:asciiTheme="minorHAnsi" w:hAnsiTheme="minorHAnsi" w:cstheme="minorHAnsi"/>
          <w:szCs w:val="24"/>
        </w:rPr>
        <w:t>S</w:t>
      </w:r>
      <w:r w:rsidR="00973753">
        <w:rPr>
          <w:rFonts w:asciiTheme="minorHAnsi" w:hAnsiTheme="minorHAnsi" w:cstheme="minorHAnsi"/>
          <w:szCs w:val="24"/>
        </w:rPr>
        <w:t>ubcontractors</w:t>
      </w:r>
      <w:r w:rsidRPr="006B1296">
        <w:rPr>
          <w:rFonts w:asciiTheme="minorHAnsi" w:hAnsiTheme="minorHAnsi" w:cstheme="minorHAnsi"/>
          <w:szCs w:val="24"/>
        </w:rPr>
        <w:t xml:space="preserve">, the Respondent must provide </w:t>
      </w:r>
      <w:r w:rsidR="00973753">
        <w:rPr>
          <w:rFonts w:asciiTheme="minorHAnsi" w:hAnsiTheme="minorHAnsi" w:cstheme="minorHAnsi"/>
          <w:szCs w:val="24"/>
        </w:rPr>
        <w:t>the scope of work</w:t>
      </w:r>
      <w:r w:rsidRPr="006B1296">
        <w:rPr>
          <w:rFonts w:asciiTheme="minorHAnsi" w:hAnsiTheme="minorHAnsi" w:cstheme="minorHAnsi"/>
          <w:szCs w:val="24"/>
        </w:rPr>
        <w:t xml:space="preserve"> of </w:t>
      </w:r>
      <w:r w:rsidR="00973753">
        <w:rPr>
          <w:rFonts w:asciiTheme="minorHAnsi" w:hAnsiTheme="minorHAnsi" w:cstheme="minorHAnsi"/>
          <w:szCs w:val="24"/>
        </w:rPr>
        <w:t xml:space="preserve">the </w:t>
      </w:r>
      <w:r w:rsidRPr="006B1296">
        <w:rPr>
          <w:rFonts w:asciiTheme="minorHAnsi" w:hAnsiTheme="minorHAnsi" w:cstheme="minorHAnsi"/>
          <w:szCs w:val="24"/>
        </w:rPr>
        <w:t xml:space="preserve">products and/or services </w:t>
      </w:r>
      <w:r w:rsidR="00973753">
        <w:rPr>
          <w:rFonts w:asciiTheme="minorHAnsi" w:hAnsiTheme="minorHAnsi" w:cstheme="minorHAnsi"/>
          <w:szCs w:val="24"/>
        </w:rPr>
        <w:t xml:space="preserve">to be </w:t>
      </w:r>
      <w:r w:rsidRPr="006B1296">
        <w:rPr>
          <w:rFonts w:asciiTheme="minorHAnsi" w:hAnsiTheme="minorHAnsi" w:cstheme="minorHAnsi"/>
          <w:szCs w:val="24"/>
        </w:rPr>
        <w:t xml:space="preserve">provided </w:t>
      </w:r>
      <w:r w:rsidR="00973753">
        <w:rPr>
          <w:rFonts w:asciiTheme="minorHAnsi" w:hAnsiTheme="minorHAnsi" w:cstheme="minorHAnsi"/>
          <w:szCs w:val="24"/>
        </w:rPr>
        <w:t xml:space="preserve">by the </w:t>
      </w:r>
      <w:r w:rsidR="00BF0598">
        <w:rPr>
          <w:rFonts w:asciiTheme="minorHAnsi" w:hAnsiTheme="minorHAnsi" w:cstheme="minorHAnsi"/>
          <w:szCs w:val="24"/>
        </w:rPr>
        <w:t>S</w:t>
      </w:r>
      <w:r w:rsidR="00973753">
        <w:rPr>
          <w:rFonts w:asciiTheme="minorHAnsi" w:hAnsiTheme="minorHAnsi" w:cstheme="minorHAnsi"/>
          <w:szCs w:val="24"/>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w:t>
      </w:r>
      <w:r w:rsidR="00BF0598">
        <w:rPr>
          <w:rFonts w:asciiTheme="minorHAnsi" w:hAnsiTheme="minorHAnsi" w:cstheme="minorHAnsi"/>
          <w:szCs w:val="24"/>
        </w:rPr>
        <w:t>S</w:t>
      </w:r>
      <w:r w:rsidR="00973753">
        <w:rPr>
          <w:rFonts w:asciiTheme="minorHAnsi" w:hAnsiTheme="minorHAnsi" w:cstheme="minorHAnsi"/>
          <w:szCs w:val="24"/>
        </w:rPr>
        <w:t xml:space="preserve">ubcontractor, </w:t>
      </w:r>
      <w:r w:rsidRPr="006B1296">
        <w:rPr>
          <w:rFonts w:asciiTheme="minorHAnsi" w:hAnsiTheme="minorHAnsi" w:cstheme="minorHAnsi"/>
          <w:szCs w:val="24"/>
        </w:rPr>
        <w:t xml:space="preserve">and the cost of supplies </w:t>
      </w:r>
      <w:r w:rsidR="00973753">
        <w:rPr>
          <w:rFonts w:asciiTheme="minorHAnsi" w:hAnsiTheme="minorHAnsi" w:cstheme="minorHAnsi"/>
          <w:szCs w:val="24"/>
        </w:rPr>
        <w:t xml:space="preserve">being utilized by the Respondent </w:t>
      </w:r>
      <w:r w:rsidRPr="006B1296">
        <w:rPr>
          <w:rFonts w:asciiTheme="minorHAnsi" w:hAnsiTheme="minorHAnsi" w:cstheme="minorHAnsi"/>
          <w:szCs w:val="24"/>
        </w:rPr>
        <w:t xml:space="preserve">for this proposal.  Respondents must complete the Subcontractor Commitment Form in its entirety.  </w:t>
      </w:r>
      <w:r w:rsidR="00F44B73" w:rsidRPr="006B1296">
        <w:rPr>
          <w:rFonts w:asciiTheme="minorHAnsi" w:hAnsiTheme="minorHAnsi" w:cstheme="minorHAnsi"/>
          <w:color w:val="000000"/>
          <w:szCs w:val="24"/>
        </w:rPr>
        <w:t>The amount entered in “</w:t>
      </w:r>
      <w:r w:rsidR="00F44B73" w:rsidRPr="006B1296">
        <w:rPr>
          <w:rFonts w:asciiTheme="minorHAnsi" w:hAnsiTheme="minorHAnsi" w:cstheme="minorHAnsi"/>
          <w:b/>
          <w:szCs w:val="24"/>
        </w:rPr>
        <w:t>TOTAL BID AMOUNT</w:t>
      </w:r>
      <w:r w:rsidR="00F44B73" w:rsidRPr="006B1296">
        <w:rPr>
          <w:rFonts w:asciiTheme="minorHAnsi" w:hAnsiTheme="minorHAnsi" w:cstheme="minorHAnsi"/>
          <w:color w:val="000000"/>
          <w:szCs w:val="24"/>
        </w:rPr>
        <w:t xml:space="preserve">” should match the amount entered in the </w:t>
      </w:r>
      <w:r w:rsidR="00F44B73" w:rsidRPr="006B1296">
        <w:rPr>
          <w:rFonts w:asciiTheme="minorHAnsi" w:hAnsiTheme="minorHAnsi" w:cstheme="minorHAnsi"/>
          <w:b/>
          <w:bCs/>
          <w:szCs w:val="24"/>
        </w:rPr>
        <w:t>Attachment D</w:t>
      </w:r>
      <w:r w:rsidR="00F44B73" w:rsidRPr="006B1296">
        <w:rPr>
          <w:rFonts w:asciiTheme="minorHAnsi" w:hAnsiTheme="minorHAnsi" w:cstheme="minorHAnsi"/>
          <w:color w:val="000000"/>
          <w:szCs w:val="24"/>
        </w:rPr>
        <w:t>, Cost Proposal Template</w:t>
      </w:r>
      <w:r w:rsidR="00C467E5">
        <w:rPr>
          <w:rFonts w:asciiTheme="minorHAnsi" w:hAnsiTheme="minorHAnsi" w:cstheme="minorHAnsi"/>
          <w:color w:val="000000"/>
          <w:szCs w:val="24"/>
        </w:rPr>
        <w:t xml:space="preserve"> </w:t>
      </w:r>
      <w:bookmarkStart w:id="47" w:name="_Hlk78938289"/>
      <w:proofErr w:type="gramStart"/>
      <w:r w:rsidR="00B459DE" w:rsidRPr="006B1296">
        <w:rPr>
          <w:rFonts w:asciiTheme="minorHAnsi" w:hAnsiTheme="minorHAnsi" w:cstheme="minorHAnsi"/>
        </w:rPr>
        <w:t>The</w:t>
      </w:r>
      <w:proofErr w:type="gramEnd"/>
      <w:r w:rsidR="00B459DE" w:rsidRPr="006B1296">
        <w:rPr>
          <w:rFonts w:asciiTheme="minorHAnsi" w:hAnsiTheme="minorHAnsi" w:cstheme="minorHAnsi"/>
        </w:rPr>
        <w:t xml:space="preserve"> MBE and/or WBE </w:t>
      </w:r>
      <w:r w:rsidR="00BF0598">
        <w:rPr>
          <w:rFonts w:asciiTheme="minorHAnsi" w:hAnsiTheme="minorHAnsi" w:cstheme="minorHAnsi"/>
        </w:rPr>
        <w:t>S</w:t>
      </w:r>
      <w:r w:rsidR="00B459DE" w:rsidRPr="006B1296">
        <w:rPr>
          <w:rFonts w:asciiTheme="minorHAnsi" w:hAnsiTheme="minorHAnsi" w:cstheme="minorHAnsi"/>
        </w:rPr>
        <w:t xml:space="preserve">ubcontractor amount and </w:t>
      </w:r>
      <w:r w:rsidR="00BF0598">
        <w:rPr>
          <w:rFonts w:asciiTheme="minorHAnsi" w:hAnsiTheme="minorHAnsi" w:cstheme="minorHAnsi"/>
        </w:rPr>
        <w:t>S</w:t>
      </w:r>
      <w:r w:rsidR="00B459DE" w:rsidRPr="006B1296">
        <w:rPr>
          <w:rFonts w:asciiTheme="minorHAnsi" w:hAnsiTheme="minorHAnsi" w:cstheme="minorHAnsi"/>
        </w:rPr>
        <w:t xml:space="preserve">ubcontractor percentage is based on the initial term of the contract for scoring purposes only. </w:t>
      </w:r>
      <w:r w:rsidR="00D0301C">
        <w:rPr>
          <w:rFonts w:asciiTheme="minorHAnsi" w:hAnsiTheme="minorHAnsi" w:cstheme="minorHAnsi"/>
        </w:rPr>
        <w:t xml:space="preserve">The overall committed </w:t>
      </w:r>
      <w:r w:rsidR="00BF0598">
        <w:rPr>
          <w:rFonts w:asciiTheme="minorHAnsi" w:hAnsiTheme="minorHAnsi" w:cstheme="minorHAnsi"/>
        </w:rPr>
        <w:t>S</w:t>
      </w:r>
      <w:r w:rsidR="00B459DE" w:rsidRPr="006B1296">
        <w:rPr>
          <w:rFonts w:asciiTheme="minorHAnsi" w:hAnsiTheme="minorHAnsi" w:cstheme="minorHAnsi"/>
        </w:rPr>
        <w:t xml:space="preserve">ubcontractor </w:t>
      </w:r>
      <w:r w:rsidR="00D0301C">
        <w:rPr>
          <w:rFonts w:asciiTheme="minorHAnsi" w:hAnsiTheme="minorHAnsi" w:cstheme="minorHAnsi"/>
        </w:rPr>
        <w:t xml:space="preserve">percentage </w:t>
      </w:r>
      <w:r w:rsidR="00B459DE" w:rsidRPr="006B1296">
        <w:rPr>
          <w:rFonts w:asciiTheme="minorHAnsi" w:hAnsiTheme="minorHAnsi" w:cstheme="minorHAnsi"/>
        </w:rPr>
        <w:t xml:space="preserve">shall </w:t>
      </w:r>
      <w:r w:rsidR="00D0301C">
        <w:rPr>
          <w:rFonts w:asciiTheme="minorHAnsi" w:hAnsiTheme="minorHAnsi" w:cstheme="minorHAnsi"/>
        </w:rPr>
        <w:t xml:space="preserve">be sustained throughout </w:t>
      </w:r>
      <w:r w:rsidR="00B459DE" w:rsidRPr="006B1296">
        <w:rPr>
          <w:rFonts w:asciiTheme="minorHAnsi" w:hAnsiTheme="minorHAnsi" w:cstheme="minorHAnsi"/>
        </w:rPr>
        <w:t xml:space="preserve">the life of the contract including any time after the initial term. </w:t>
      </w:r>
      <w:bookmarkEnd w:id="47"/>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4E4F87">
            <w:pPr>
              <w:widowControl/>
              <w:numPr>
                <w:ilvl w:val="0"/>
                <w:numId w:val="21"/>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2"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lastRenderedPageBreak/>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6733D7">
            <w:pPr>
              <w:widowControl/>
              <w:numPr>
                <w:ilvl w:val="0"/>
                <w:numId w:val="21"/>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6733D7">
            <w:pPr>
              <w:widowControl/>
              <w:numPr>
                <w:ilvl w:val="0"/>
                <w:numId w:val="21"/>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8"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ubcontractor percentage is</w:t>
      </w:r>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9"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9"/>
      <w:r w:rsidR="00173E24" w:rsidRPr="006B1296">
        <w:rPr>
          <w:rFonts w:asciiTheme="minorHAnsi" w:hAnsiTheme="minorHAnsi" w:cstheme="minorHAnsi"/>
          <w:szCs w:val="24"/>
        </w:rPr>
        <w:t xml:space="preserve"> </w:t>
      </w:r>
      <w:bookmarkStart w:id="50" w:name="_Hlk75793558"/>
    </w:p>
    <w:bookmarkEnd w:id="48"/>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50"/>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51"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51"/>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52"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52"/>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53" w:name="_Hlk82952148"/>
      <w:r w:rsidR="00407107">
        <w:rPr>
          <w:rFonts w:asciiTheme="minorHAnsi" w:hAnsiTheme="minorHAnsi" w:cstheme="minorHAnsi"/>
        </w:rPr>
        <w:t xml:space="preserve">at </w:t>
      </w:r>
      <w:hyperlink r:id="rId23"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53"/>
    </w:p>
    <w:p w14:paraId="211DF51C" w14:textId="77777777" w:rsidR="00610416" w:rsidRPr="006B1296" w:rsidRDefault="00610416" w:rsidP="006733D7">
      <w:pPr>
        <w:widowControl/>
        <w:rPr>
          <w:rFonts w:asciiTheme="minorHAnsi" w:hAnsiTheme="minorHAnsi" w:cstheme="minorHAnsi"/>
          <w:szCs w:val="24"/>
        </w:rPr>
      </w:pPr>
    </w:p>
    <w:p w14:paraId="77F66F81" w14:textId="5E375F68" w:rsidR="00610416" w:rsidRPr="006B1296" w:rsidRDefault="00610416" w:rsidP="00610416">
      <w:pPr>
        <w:jc w:val="center"/>
        <w:rPr>
          <w:rFonts w:asciiTheme="minorHAnsi" w:hAnsiTheme="minorHAnsi" w:cstheme="minorHAnsi"/>
          <w:b/>
          <w:caps/>
          <w:szCs w:val="24"/>
        </w:rPr>
      </w:pPr>
      <w:r w:rsidRPr="006B1296">
        <w:rPr>
          <w:rFonts w:asciiTheme="minorHAnsi" w:hAnsiTheme="minorHAnsi" w:cstheme="minorHAnsi"/>
          <w:b/>
          <w:caps/>
          <w:szCs w:val="24"/>
        </w:rPr>
        <w:t>Minority &amp; Women’s Business ComPLIANCE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54" w:name="_Hlk82952278"/>
      <w:r w:rsidR="003A0D52" w:rsidRPr="003A0D52">
        <w:rPr>
          <w:rStyle w:val="Hyperlink"/>
          <w:rFonts w:asciiTheme="minorHAnsi" w:hAnsiTheme="minorHAnsi" w:cstheme="minorHAnsi"/>
          <w:color w:val="000000" w:themeColor="text1"/>
          <w:szCs w:val="24"/>
          <w:u w:val="none"/>
        </w:rPr>
        <w:t xml:space="preserve">at </w:t>
      </w:r>
      <w:hyperlink r:id="rId24" w:history="1">
        <w:r w:rsidR="003A0D52" w:rsidRPr="00595B8F">
          <w:rPr>
            <w:rStyle w:val="Hyperlink"/>
            <w:rFonts w:ascii="Times New Roman" w:hAnsi="Times New Roman"/>
            <w:szCs w:val="24"/>
          </w:rPr>
          <w:t>www.in.gov/idoa/mwbe/payaudit.htm</w:t>
        </w:r>
      </w:hyperlink>
      <w:bookmarkEnd w:id="54"/>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5"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lastRenderedPageBreak/>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26"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6E83AEF1" w:rsidR="00B136D9" w:rsidRPr="00011390" w:rsidDel="00BB59F2" w:rsidRDefault="00B136D9" w:rsidP="006733D7">
      <w:pPr>
        <w:pStyle w:val="Heading2"/>
        <w:spacing w:before="0"/>
        <w:ind w:left="720" w:hanging="720"/>
        <w:rPr>
          <w:del w:id="55" w:author="Deaton, Teresa" w:date="2023-03-14T13:21:00Z"/>
          <w:rFonts w:asciiTheme="minorHAnsi" w:hAnsiTheme="minorHAnsi" w:cstheme="minorHAnsi"/>
          <w:b/>
          <w:bCs/>
          <w:color w:val="auto"/>
          <w:sz w:val="24"/>
          <w:szCs w:val="24"/>
        </w:rPr>
      </w:pPr>
      <w:bookmarkStart w:id="56" w:name="_1.22_INDIANA_VETERAN"/>
      <w:bookmarkStart w:id="57" w:name="_Toc80794459"/>
      <w:bookmarkEnd w:id="56"/>
      <w:del w:id="58" w:author="Deaton, Teresa" w:date="2023-03-14T13:21:00Z">
        <w:r w:rsidRPr="00CF013C" w:rsidDel="00BB59F2">
          <w:rPr>
            <w:rFonts w:asciiTheme="minorHAnsi" w:hAnsiTheme="minorHAnsi" w:cstheme="minorHAnsi"/>
            <w:color w:val="auto"/>
            <w:sz w:val="24"/>
            <w:szCs w:val="24"/>
          </w:rPr>
          <w:delText>1.22</w:delText>
        </w:r>
        <w:r w:rsidRPr="00CF013C" w:rsidDel="00BB59F2">
          <w:rPr>
            <w:rFonts w:asciiTheme="minorHAnsi" w:hAnsiTheme="minorHAnsi" w:cstheme="minorHAnsi"/>
            <w:color w:val="auto"/>
            <w:sz w:val="24"/>
            <w:szCs w:val="24"/>
          </w:rPr>
          <w:tab/>
        </w:r>
        <w:r w:rsidRPr="00CF013C" w:rsidDel="00BB59F2">
          <w:rPr>
            <w:rFonts w:asciiTheme="minorHAnsi" w:hAnsiTheme="minorHAnsi" w:cstheme="minorHAnsi"/>
            <w:b/>
            <w:bCs/>
            <w:color w:val="auto"/>
            <w:sz w:val="24"/>
            <w:szCs w:val="24"/>
          </w:rPr>
          <w:delText>I</w:delText>
        </w:r>
        <w:r w:rsidR="00011390" w:rsidRPr="00CF013C" w:rsidDel="00BB59F2">
          <w:rPr>
            <w:rFonts w:asciiTheme="minorHAnsi" w:hAnsiTheme="minorHAnsi" w:cstheme="minorHAnsi"/>
            <w:b/>
            <w:bCs/>
            <w:color w:val="auto"/>
            <w:sz w:val="24"/>
            <w:szCs w:val="24"/>
          </w:rPr>
          <w:delText xml:space="preserve">ndiana Veteran Owned Small Business Subcontractor Commitment </w:delText>
        </w:r>
        <w:r w:rsidR="00780D97" w:rsidRPr="00CF013C" w:rsidDel="00BB59F2">
          <w:rPr>
            <w:rFonts w:asciiTheme="minorHAnsi" w:hAnsiTheme="minorHAnsi" w:cstheme="minorHAnsi"/>
            <w:b/>
            <w:bCs/>
            <w:color w:val="auto"/>
            <w:sz w:val="24"/>
            <w:szCs w:val="24"/>
          </w:rPr>
          <w:delText>(IV</w:delText>
        </w:r>
        <w:r w:rsidR="00934939" w:rsidRPr="00CF013C" w:rsidDel="00BB59F2">
          <w:rPr>
            <w:rFonts w:asciiTheme="minorHAnsi" w:hAnsiTheme="minorHAnsi" w:cstheme="minorHAnsi"/>
            <w:b/>
            <w:bCs/>
            <w:color w:val="auto"/>
            <w:sz w:val="24"/>
            <w:szCs w:val="24"/>
          </w:rPr>
          <w:delText>OS</w:delText>
        </w:r>
        <w:r w:rsidR="00780D97" w:rsidRPr="00CF013C" w:rsidDel="00BB59F2">
          <w:rPr>
            <w:rFonts w:asciiTheme="minorHAnsi" w:hAnsiTheme="minorHAnsi" w:cstheme="minorHAnsi"/>
            <w:b/>
            <w:bCs/>
            <w:color w:val="auto"/>
            <w:sz w:val="24"/>
            <w:szCs w:val="24"/>
          </w:rPr>
          <w:delText>B)</w:delText>
        </w:r>
        <w:bookmarkEnd w:id="57"/>
      </w:del>
    </w:p>
    <w:p w14:paraId="30ACACFA" w14:textId="4CDB42BE" w:rsidR="00B136D9" w:rsidRPr="006B1296" w:rsidDel="00BB59F2" w:rsidRDefault="00B136D9" w:rsidP="006733D7">
      <w:pPr>
        <w:widowControl/>
        <w:rPr>
          <w:del w:id="59" w:author="Deaton, Teresa" w:date="2023-03-14T13:21:00Z"/>
          <w:rFonts w:asciiTheme="minorHAnsi" w:hAnsiTheme="minorHAnsi" w:cstheme="minorHAnsi"/>
          <w:szCs w:val="24"/>
        </w:rPr>
      </w:pPr>
    </w:p>
    <w:p w14:paraId="7D8F7B1A" w14:textId="42FF188D" w:rsidR="00C504FA" w:rsidDel="00BB59F2" w:rsidRDefault="00B136D9" w:rsidP="00C504FA">
      <w:pPr>
        <w:widowControl/>
        <w:rPr>
          <w:del w:id="60" w:author="Deaton, Teresa" w:date="2023-03-14T13:21:00Z"/>
          <w:rFonts w:asciiTheme="minorHAnsi" w:hAnsiTheme="minorHAnsi" w:cstheme="minorHAnsi"/>
        </w:rPr>
      </w:pPr>
      <w:del w:id="61" w:author="Deaton, Teresa" w:date="2023-03-14T13:21:00Z">
        <w:r w:rsidRPr="006B1296" w:rsidDel="00BB59F2">
          <w:rPr>
            <w:rFonts w:asciiTheme="minorHAnsi" w:hAnsiTheme="minorHAnsi" w:cstheme="minorHAnsi"/>
            <w:szCs w:val="24"/>
          </w:rPr>
          <w:delText>In accordance with IC 5-22-14</w:delText>
        </w:r>
        <w:r w:rsidR="007960D7" w:rsidDel="00BB59F2">
          <w:rPr>
            <w:rFonts w:asciiTheme="minorHAnsi" w:hAnsiTheme="minorHAnsi" w:cstheme="minorHAnsi"/>
            <w:szCs w:val="24"/>
          </w:rPr>
          <w:delText xml:space="preserve"> and 25 IAC 9, </w:delText>
        </w:r>
        <w:r w:rsidRPr="006B1296" w:rsidDel="00BB59F2">
          <w:rPr>
            <w:rFonts w:asciiTheme="minorHAnsi" w:hAnsiTheme="minorHAnsi" w:cstheme="minorHAnsi"/>
            <w:szCs w:val="24"/>
          </w:rPr>
          <w:delText xml:space="preserve">it has been determined that there is a reasonable expectation of Indiana Veteran </w:delText>
        </w:r>
        <w:r w:rsidR="00934939" w:rsidRPr="006B1296" w:rsidDel="00BB59F2">
          <w:rPr>
            <w:rFonts w:asciiTheme="minorHAnsi" w:hAnsiTheme="minorHAnsi" w:cstheme="minorHAnsi"/>
            <w:szCs w:val="24"/>
          </w:rPr>
          <w:delText xml:space="preserve">Owned Small </w:delText>
        </w:r>
        <w:r w:rsidRPr="006B1296" w:rsidDel="00BB59F2">
          <w:rPr>
            <w:rFonts w:asciiTheme="minorHAnsi" w:hAnsiTheme="minorHAnsi" w:cstheme="minorHAnsi"/>
            <w:szCs w:val="24"/>
          </w:rPr>
          <w:delText xml:space="preserve">Business subcontracting opportunities on a contract awarded under this </w:delText>
        </w:r>
        <w:r w:rsidR="007960D7" w:rsidDel="00BB59F2">
          <w:rPr>
            <w:rFonts w:asciiTheme="minorHAnsi" w:hAnsiTheme="minorHAnsi" w:cstheme="minorHAnsi"/>
            <w:szCs w:val="24"/>
          </w:rPr>
          <w:delText>solicitation</w:delText>
        </w:r>
        <w:r w:rsidRPr="006B1296" w:rsidDel="00BB59F2">
          <w:rPr>
            <w:rFonts w:asciiTheme="minorHAnsi" w:hAnsiTheme="minorHAnsi" w:cstheme="minorHAnsi"/>
            <w:szCs w:val="24"/>
          </w:rPr>
          <w:delText xml:space="preserve">.  </w:delText>
        </w:r>
        <w:r w:rsidR="00A64F82" w:rsidRPr="0029459E" w:rsidDel="00BB59F2">
          <w:rPr>
            <w:rFonts w:asciiTheme="minorHAnsi" w:hAnsiTheme="minorHAnsi" w:cstheme="minorHAnsi"/>
            <w:bCs/>
            <w:szCs w:val="24"/>
          </w:rPr>
          <w:delText xml:space="preserve">The IVOSB </w:delText>
        </w:r>
        <w:r w:rsidR="00CB2D1F" w:rsidRPr="0029459E" w:rsidDel="00BB59F2">
          <w:rPr>
            <w:rFonts w:asciiTheme="minorHAnsi" w:hAnsiTheme="minorHAnsi" w:cstheme="minorHAnsi"/>
            <w:bCs/>
            <w:szCs w:val="24"/>
          </w:rPr>
          <w:delText xml:space="preserve">Subcontractor Commitment </w:delText>
        </w:r>
        <w:r w:rsidR="00A64F82" w:rsidRPr="0029459E" w:rsidDel="00BB59F2">
          <w:rPr>
            <w:rFonts w:asciiTheme="minorHAnsi" w:hAnsiTheme="minorHAnsi" w:cstheme="minorHAnsi"/>
            <w:bCs/>
            <w:szCs w:val="24"/>
          </w:rPr>
          <w:delText>form is</w:delText>
        </w:r>
        <w:r w:rsidR="00A64F82" w:rsidRPr="006B1296" w:rsidDel="00BB59F2">
          <w:rPr>
            <w:rFonts w:asciiTheme="minorHAnsi" w:hAnsiTheme="minorHAnsi" w:cstheme="minorHAnsi"/>
            <w:b/>
            <w:szCs w:val="24"/>
          </w:rPr>
          <w:delText xml:space="preserve"> Attachment A1.</w:delText>
        </w:r>
        <w:r w:rsidR="00A64F82" w:rsidRPr="006B1296" w:rsidDel="00BB59F2">
          <w:rPr>
            <w:rFonts w:asciiTheme="minorHAnsi" w:hAnsiTheme="minorHAnsi" w:cstheme="minorHAnsi"/>
            <w:szCs w:val="24"/>
          </w:rPr>
          <w:delText xml:space="preserve">  </w:delText>
        </w:r>
        <w:bookmarkStart w:id="62" w:name="_Hlk79231027"/>
        <w:r w:rsidRPr="006B1296" w:rsidDel="00BB59F2">
          <w:rPr>
            <w:rFonts w:asciiTheme="minorHAnsi" w:hAnsiTheme="minorHAnsi" w:cstheme="minorHAnsi"/>
            <w:szCs w:val="24"/>
          </w:rPr>
          <w:delText>The IV</w:delText>
        </w:r>
        <w:r w:rsidR="00934939" w:rsidRPr="006B1296" w:rsidDel="00BB59F2">
          <w:rPr>
            <w:rFonts w:asciiTheme="minorHAnsi" w:hAnsiTheme="minorHAnsi" w:cstheme="minorHAnsi"/>
            <w:szCs w:val="24"/>
          </w:rPr>
          <w:delText>OS</w:delText>
        </w:r>
        <w:r w:rsidRPr="006B1296" w:rsidDel="00BB59F2">
          <w:rPr>
            <w:rFonts w:asciiTheme="minorHAnsi" w:hAnsiTheme="minorHAnsi" w:cstheme="minorHAnsi"/>
            <w:szCs w:val="24"/>
          </w:rPr>
          <w:delText xml:space="preserve">B Subcontractor Commitment Form is </w:delText>
        </w:r>
        <w:bookmarkEnd w:id="62"/>
        <w:r w:rsidRPr="006B1296" w:rsidDel="00BB59F2">
          <w:rPr>
            <w:rFonts w:asciiTheme="minorHAnsi" w:hAnsiTheme="minorHAnsi" w:cstheme="minorHAnsi"/>
            <w:szCs w:val="24"/>
          </w:rPr>
          <w:delText xml:space="preserve">to be submitted </w:delText>
        </w:r>
        <w:r w:rsidR="00133D5B" w:rsidRPr="006B1296" w:rsidDel="00BB59F2">
          <w:rPr>
            <w:rFonts w:asciiTheme="minorHAnsi" w:hAnsiTheme="minorHAnsi" w:cstheme="minorHAnsi"/>
            <w:szCs w:val="24"/>
          </w:rPr>
          <w:delText xml:space="preserve">as a part of </w:delText>
        </w:r>
        <w:r w:rsidRPr="006B1296" w:rsidDel="00BB59F2">
          <w:rPr>
            <w:rFonts w:asciiTheme="minorHAnsi" w:hAnsiTheme="minorHAnsi" w:cstheme="minorHAnsi"/>
            <w:szCs w:val="24"/>
          </w:rPr>
          <w:delText xml:space="preserve">the </w:delText>
        </w:r>
        <w:r w:rsidR="00780D97" w:rsidRPr="006B1296" w:rsidDel="00BB59F2">
          <w:rPr>
            <w:rFonts w:asciiTheme="minorHAnsi" w:hAnsiTheme="minorHAnsi" w:cstheme="minorHAnsi"/>
            <w:szCs w:val="24"/>
          </w:rPr>
          <w:delText>R</w:delText>
        </w:r>
        <w:r w:rsidRPr="006B1296" w:rsidDel="00BB59F2">
          <w:rPr>
            <w:rFonts w:asciiTheme="minorHAnsi" w:hAnsiTheme="minorHAnsi" w:cstheme="minorHAnsi"/>
            <w:szCs w:val="24"/>
          </w:rPr>
          <w:delText>espondent’s proposal</w:delText>
        </w:r>
        <w:r w:rsidRPr="006B1296" w:rsidDel="00BB59F2">
          <w:rPr>
            <w:rFonts w:asciiTheme="minorHAnsi" w:hAnsiTheme="minorHAnsi" w:cstheme="minorHAnsi"/>
            <w:color w:val="808080"/>
            <w:szCs w:val="24"/>
          </w:rPr>
          <w:delText>.</w:delText>
        </w:r>
        <w:r w:rsidR="00D47E7D" w:rsidRPr="006B1296" w:rsidDel="00BB59F2">
          <w:rPr>
            <w:rFonts w:asciiTheme="minorHAnsi" w:hAnsiTheme="minorHAnsi" w:cstheme="minorHAnsi"/>
            <w:color w:val="808080"/>
            <w:szCs w:val="24"/>
          </w:rPr>
          <w:delText xml:space="preserve">  </w:delText>
        </w:r>
        <w:bookmarkStart w:id="63" w:name="_Hlk82952562"/>
        <w:bookmarkStart w:id="64" w:name="_Hlk79231080"/>
        <w:r w:rsidR="00D47E7D" w:rsidRPr="006B1296" w:rsidDel="00BB59F2">
          <w:rPr>
            <w:rFonts w:asciiTheme="minorHAnsi" w:hAnsiTheme="minorHAnsi" w:cstheme="minorHAnsi"/>
          </w:rPr>
          <w:delText xml:space="preserve">In order for the </w:delText>
        </w:r>
        <w:r w:rsidR="00BF0598" w:rsidDel="00BB59F2">
          <w:rPr>
            <w:rFonts w:asciiTheme="minorHAnsi" w:hAnsiTheme="minorHAnsi" w:cstheme="minorHAnsi"/>
          </w:rPr>
          <w:delText>S</w:delText>
        </w:r>
        <w:r w:rsidR="00D47E7D" w:rsidRPr="006B1296" w:rsidDel="00BB59F2">
          <w:rPr>
            <w:rFonts w:asciiTheme="minorHAnsi" w:hAnsiTheme="minorHAnsi" w:cstheme="minorHAnsi"/>
          </w:rPr>
          <w:delText xml:space="preserve">ubcontractor commitment to result in evaluation points for the Respondent, the entity must be on the </w:delText>
        </w:r>
        <w:r w:rsidR="00D47E7D" w:rsidRPr="006D3470" w:rsidDel="00BB59F2">
          <w:rPr>
            <w:rFonts w:asciiTheme="minorHAnsi" w:eastAsiaTheme="majorEastAsia" w:hAnsiTheme="minorHAnsi" w:cstheme="minorHAnsi"/>
          </w:rPr>
          <w:delText>State of Indiana Certified M/W/IVOSB list</w:delText>
        </w:r>
        <w:r w:rsidR="006D3470" w:rsidDel="00BB59F2">
          <w:rPr>
            <w:rStyle w:val="Hyperlink"/>
            <w:rFonts w:asciiTheme="minorHAnsi" w:eastAsiaTheme="majorEastAsia" w:hAnsiTheme="minorHAnsi" w:cstheme="minorHAnsi"/>
          </w:rPr>
          <w:delText xml:space="preserve"> </w:delText>
        </w:r>
        <w:r w:rsidR="006D3470" w:rsidDel="00BB59F2">
          <w:rPr>
            <w:rFonts w:asciiTheme="minorHAnsi" w:hAnsiTheme="minorHAnsi" w:cstheme="minorHAnsi"/>
          </w:rPr>
          <w:delText xml:space="preserve">at </w:delText>
        </w:r>
        <w:r w:rsidR="00BB59F2" w:rsidDel="00BB59F2">
          <w:fldChar w:fldCharType="begin"/>
        </w:r>
        <w:r w:rsidR="00BB59F2" w:rsidDel="00BB59F2">
          <w:delInstrText>HYPERLINK "https://www.in.gov/idoa/mwbe"</w:delInstrText>
        </w:r>
        <w:r w:rsidR="00BB59F2" w:rsidDel="00BB59F2">
          <w:fldChar w:fldCharType="separate"/>
        </w:r>
        <w:r w:rsidR="006D3470" w:rsidRPr="00EC5D47" w:rsidDel="00BB59F2">
          <w:rPr>
            <w:rStyle w:val="Hyperlink"/>
            <w:rFonts w:asciiTheme="minorHAnsi" w:hAnsiTheme="minorHAnsi" w:cstheme="minorHAnsi"/>
          </w:rPr>
          <w:delText>https://www.in.gov/idoa/mwbe</w:delText>
        </w:r>
        <w:r w:rsidR="00BB59F2" w:rsidDel="00BB59F2">
          <w:rPr>
            <w:rStyle w:val="Hyperlink"/>
            <w:rFonts w:asciiTheme="minorHAnsi" w:hAnsiTheme="minorHAnsi" w:cstheme="minorHAnsi"/>
          </w:rPr>
          <w:fldChar w:fldCharType="end"/>
        </w:r>
        <w:r w:rsidR="00C504FA" w:rsidDel="00BB59F2">
          <w:rPr>
            <w:rFonts w:asciiTheme="minorHAnsi" w:hAnsiTheme="minorHAnsi" w:cstheme="minorHAnsi"/>
          </w:rPr>
          <w:delText>.</w:delText>
        </w:r>
      </w:del>
    </w:p>
    <w:bookmarkEnd w:id="63"/>
    <w:bookmarkEnd w:id="64"/>
    <w:p w14:paraId="7AD3A173" w14:textId="0D2FFB69" w:rsidR="00CC0BCA" w:rsidRPr="006B1296" w:rsidDel="00BB59F2" w:rsidRDefault="00CC0BCA" w:rsidP="006733D7">
      <w:pPr>
        <w:rPr>
          <w:del w:id="65" w:author="Deaton, Teresa" w:date="2023-03-14T13:21:00Z"/>
          <w:rFonts w:asciiTheme="minorHAnsi" w:hAnsiTheme="minorHAnsi" w:cstheme="minorHAnsi"/>
          <w:szCs w:val="24"/>
        </w:rPr>
      </w:pPr>
    </w:p>
    <w:p w14:paraId="3521CD07" w14:textId="513EB2D1" w:rsidR="001802F5" w:rsidDel="00BB59F2" w:rsidRDefault="001802F5" w:rsidP="006C109A">
      <w:pPr>
        <w:rPr>
          <w:del w:id="66" w:author="Deaton, Teresa" w:date="2023-03-14T13:21:00Z"/>
          <w:rFonts w:asciiTheme="minorHAnsi" w:hAnsiTheme="minorHAnsi" w:cstheme="minorHAnsi"/>
        </w:rPr>
      </w:pPr>
      <w:del w:id="67" w:author="Deaton, Teresa" w:date="2023-03-14T13:21:00Z">
        <w:r w:rsidRPr="006B1296" w:rsidDel="00BB59F2">
          <w:rPr>
            <w:rFonts w:asciiTheme="minorHAnsi" w:hAnsiTheme="minorHAnsi" w:cstheme="minorHAnsi"/>
            <w:szCs w:val="24"/>
          </w:rPr>
          <w:delText xml:space="preserve">If participation is met through </w:delText>
        </w:r>
        <w:r w:rsidDel="00BB59F2">
          <w:rPr>
            <w:rFonts w:asciiTheme="minorHAnsi" w:hAnsiTheme="minorHAnsi" w:cstheme="minorHAnsi"/>
            <w:szCs w:val="24"/>
          </w:rPr>
          <w:delText xml:space="preserve">the </w:delText>
        </w:r>
        <w:r w:rsidRPr="006B1296" w:rsidDel="00BB59F2">
          <w:rPr>
            <w:rFonts w:asciiTheme="minorHAnsi" w:hAnsiTheme="minorHAnsi" w:cstheme="minorHAnsi"/>
            <w:szCs w:val="24"/>
          </w:rPr>
          <w:delText xml:space="preserve">use of </w:delText>
        </w:r>
        <w:r w:rsidR="00BF0598" w:rsidDel="00BB59F2">
          <w:rPr>
            <w:rFonts w:asciiTheme="minorHAnsi" w:hAnsiTheme="minorHAnsi" w:cstheme="minorHAnsi"/>
            <w:szCs w:val="24"/>
          </w:rPr>
          <w:delText>S</w:delText>
        </w:r>
        <w:r w:rsidDel="00BB59F2">
          <w:rPr>
            <w:rFonts w:asciiTheme="minorHAnsi" w:hAnsiTheme="minorHAnsi" w:cstheme="minorHAnsi"/>
            <w:szCs w:val="24"/>
          </w:rPr>
          <w:delText>ubcontractors</w:delText>
        </w:r>
        <w:r w:rsidRPr="006B1296" w:rsidDel="00BB59F2">
          <w:rPr>
            <w:rFonts w:asciiTheme="minorHAnsi" w:hAnsiTheme="minorHAnsi" w:cstheme="minorHAnsi"/>
            <w:szCs w:val="24"/>
          </w:rPr>
          <w:delText xml:space="preserve">, the Respondent must provide </w:delText>
        </w:r>
        <w:r w:rsidDel="00BB59F2">
          <w:rPr>
            <w:rFonts w:asciiTheme="minorHAnsi" w:hAnsiTheme="minorHAnsi" w:cstheme="minorHAnsi"/>
            <w:szCs w:val="24"/>
          </w:rPr>
          <w:delText>the scope of work</w:delText>
        </w:r>
        <w:r w:rsidRPr="006B1296" w:rsidDel="00BB59F2">
          <w:rPr>
            <w:rFonts w:asciiTheme="minorHAnsi" w:hAnsiTheme="minorHAnsi" w:cstheme="minorHAnsi"/>
            <w:szCs w:val="24"/>
          </w:rPr>
          <w:delText xml:space="preserve"> of </w:delText>
        </w:r>
        <w:r w:rsidDel="00BB59F2">
          <w:rPr>
            <w:rFonts w:asciiTheme="minorHAnsi" w:hAnsiTheme="minorHAnsi" w:cstheme="minorHAnsi"/>
            <w:szCs w:val="24"/>
          </w:rPr>
          <w:delText xml:space="preserve">the </w:delText>
        </w:r>
        <w:r w:rsidRPr="006B1296" w:rsidDel="00BB59F2">
          <w:rPr>
            <w:rFonts w:asciiTheme="minorHAnsi" w:hAnsiTheme="minorHAnsi" w:cstheme="minorHAnsi"/>
            <w:szCs w:val="24"/>
          </w:rPr>
          <w:delText xml:space="preserve">products and/or services </w:delText>
        </w:r>
        <w:r w:rsidDel="00BB59F2">
          <w:rPr>
            <w:rFonts w:asciiTheme="minorHAnsi" w:hAnsiTheme="minorHAnsi" w:cstheme="minorHAnsi"/>
            <w:szCs w:val="24"/>
          </w:rPr>
          <w:delText xml:space="preserve">to be </w:delText>
        </w:r>
        <w:r w:rsidRPr="006B1296" w:rsidDel="00BB59F2">
          <w:rPr>
            <w:rFonts w:asciiTheme="minorHAnsi" w:hAnsiTheme="minorHAnsi" w:cstheme="minorHAnsi"/>
            <w:szCs w:val="24"/>
          </w:rPr>
          <w:delText xml:space="preserve">provided </w:delText>
        </w:r>
        <w:r w:rsidDel="00BB59F2">
          <w:rPr>
            <w:rFonts w:asciiTheme="minorHAnsi" w:hAnsiTheme="minorHAnsi" w:cstheme="minorHAnsi"/>
            <w:szCs w:val="24"/>
          </w:rPr>
          <w:delText xml:space="preserve">by the </w:delText>
        </w:r>
        <w:r w:rsidR="00BF0598" w:rsidDel="00BB59F2">
          <w:rPr>
            <w:rFonts w:asciiTheme="minorHAnsi" w:hAnsiTheme="minorHAnsi" w:cstheme="minorHAnsi"/>
            <w:szCs w:val="24"/>
          </w:rPr>
          <w:delText>S</w:delText>
        </w:r>
        <w:r w:rsidDel="00BB59F2">
          <w:rPr>
            <w:rFonts w:asciiTheme="minorHAnsi" w:hAnsiTheme="minorHAnsi" w:cstheme="minorHAnsi"/>
            <w:szCs w:val="24"/>
          </w:rPr>
          <w:delTex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contract, the deliverable requirements as agreed upon between the Contractor and </w:delText>
        </w:r>
        <w:r w:rsidR="00BF0598" w:rsidDel="00BB59F2">
          <w:rPr>
            <w:rFonts w:asciiTheme="minorHAnsi" w:hAnsiTheme="minorHAnsi" w:cstheme="minorHAnsi"/>
            <w:szCs w:val="24"/>
          </w:rPr>
          <w:delText>S</w:delText>
        </w:r>
        <w:r w:rsidDel="00BB59F2">
          <w:rPr>
            <w:rFonts w:asciiTheme="minorHAnsi" w:hAnsiTheme="minorHAnsi" w:cstheme="minorHAnsi"/>
            <w:szCs w:val="24"/>
          </w:rPr>
          <w:delText xml:space="preserve">ubcontractor, </w:delText>
        </w:r>
        <w:r w:rsidRPr="006B1296" w:rsidDel="00BB59F2">
          <w:rPr>
            <w:rFonts w:asciiTheme="minorHAnsi" w:hAnsiTheme="minorHAnsi" w:cstheme="minorHAnsi"/>
            <w:szCs w:val="24"/>
          </w:rPr>
          <w:delText xml:space="preserve">and the cost of supplies </w:delText>
        </w:r>
        <w:r w:rsidDel="00BB59F2">
          <w:rPr>
            <w:rFonts w:asciiTheme="minorHAnsi" w:hAnsiTheme="minorHAnsi" w:cstheme="minorHAnsi"/>
            <w:szCs w:val="24"/>
          </w:rPr>
          <w:delText xml:space="preserve">being utilized by the Respondent </w:delText>
        </w:r>
        <w:r w:rsidRPr="006B1296" w:rsidDel="00BB59F2">
          <w:rPr>
            <w:rFonts w:asciiTheme="minorHAnsi" w:hAnsiTheme="minorHAnsi" w:cstheme="minorHAnsi"/>
            <w:szCs w:val="24"/>
          </w:rPr>
          <w:delText xml:space="preserve">for this proposal.  Respondents must complete the Subcontractor Commitment Form in its entirety.  </w:delText>
        </w:r>
        <w:r w:rsidRPr="006B1296" w:rsidDel="00BB59F2">
          <w:rPr>
            <w:rFonts w:asciiTheme="minorHAnsi" w:hAnsiTheme="minorHAnsi" w:cstheme="minorHAnsi"/>
            <w:color w:val="000000"/>
            <w:szCs w:val="24"/>
          </w:rPr>
          <w:delText>The amount entered in “</w:delText>
        </w:r>
        <w:r w:rsidRPr="006B1296" w:rsidDel="00BB59F2">
          <w:rPr>
            <w:rFonts w:asciiTheme="minorHAnsi" w:hAnsiTheme="minorHAnsi" w:cstheme="minorHAnsi"/>
            <w:b/>
            <w:szCs w:val="24"/>
          </w:rPr>
          <w:delText>TOTAL BID AMOUNT</w:delText>
        </w:r>
        <w:r w:rsidRPr="006B1296" w:rsidDel="00BB59F2">
          <w:rPr>
            <w:rFonts w:asciiTheme="minorHAnsi" w:hAnsiTheme="minorHAnsi" w:cstheme="minorHAnsi"/>
            <w:color w:val="000000"/>
            <w:szCs w:val="24"/>
          </w:rPr>
          <w:delText xml:space="preserve">” should match the amount entered in the </w:delText>
        </w:r>
        <w:r w:rsidRPr="006B1296" w:rsidDel="00BB59F2">
          <w:rPr>
            <w:rFonts w:asciiTheme="minorHAnsi" w:hAnsiTheme="minorHAnsi" w:cstheme="minorHAnsi"/>
            <w:b/>
            <w:bCs/>
            <w:szCs w:val="24"/>
          </w:rPr>
          <w:delText>Attachment D</w:delText>
        </w:r>
        <w:r w:rsidRPr="006B1296" w:rsidDel="00BB59F2">
          <w:rPr>
            <w:rFonts w:asciiTheme="minorHAnsi" w:hAnsiTheme="minorHAnsi" w:cstheme="minorHAnsi"/>
            <w:color w:val="000000"/>
            <w:szCs w:val="24"/>
          </w:rPr>
          <w:delText>, Cost Proposal Template</w:delText>
        </w:r>
        <w:r w:rsidDel="00BB59F2">
          <w:rPr>
            <w:rFonts w:asciiTheme="minorHAnsi" w:hAnsiTheme="minorHAnsi" w:cstheme="minorHAnsi"/>
            <w:color w:val="000000"/>
            <w:szCs w:val="24"/>
          </w:rPr>
          <w:delText xml:space="preserve"> </w:delText>
        </w:r>
        <w:r w:rsidRPr="006B1296" w:rsidDel="00BB59F2">
          <w:rPr>
            <w:rFonts w:asciiTheme="minorHAnsi" w:hAnsiTheme="minorHAnsi" w:cstheme="minorHAnsi"/>
          </w:rPr>
          <w:delText xml:space="preserve">The </w:delText>
        </w:r>
        <w:r w:rsidR="004137C3" w:rsidDel="00BB59F2">
          <w:rPr>
            <w:rFonts w:asciiTheme="minorHAnsi" w:hAnsiTheme="minorHAnsi" w:cstheme="minorHAnsi"/>
          </w:rPr>
          <w:delText xml:space="preserve">IVOSB </w:delText>
        </w:r>
        <w:r w:rsidRPr="006B1296" w:rsidDel="00BB59F2">
          <w:rPr>
            <w:rFonts w:asciiTheme="minorHAnsi" w:hAnsiTheme="minorHAnsi" w:cstheme="minorHAnsi"/>
          </w:rPr>
          <w:delText xml:space="preserve">subcontractor amount and </w:delText>
        </w:r>
        <w:r w:rsidR="00BF0598" w:rsidDel="00BB59F2">
          <w:rPr>
            <w:rFonts w:asciiTheme="minorHAnsi" w:hAnsiTheme="minorHAnsi" w:cstheme="minorHAnsi"/>
          </w:rPr>
          <w:delText>S</w:delText>
        </w:r>
        <w:r w:rsidRPr="006B1296" w:rsidDel="00BB59F2">
          <w:rPr>
            <w:rFonts w:asciiTheme="minorHAnsi" w:hAnsiTheme="minorHAnsi" w:cstheme="minorHAnsi"/>
          </w:rPr>
          <w:delText xml:space="preserve">ubcontractor percentage is based on the initial term of the contract for scoring purposes only. </w:delText>
        </w:r>
        <w:r w:rsidDel="00BB59F2">
          <w:rPr>
            <w:rFonts w:asciiTheme="minorHAnsi" w:hAnsiTheme="minorHAnsi" w:cstheme="minorHAnsi"/>
          </w:rPr>
          <w:delText xml:space="preserve">The overall committed </w:delText>
        </w:r>
        <w:r w:rsidR="00BF0598" w:rsidDel="00BB59F2">
          <w:rPr>
            <w:rFonts w:asciiTheme="minorHAnsi" w:hAnsiTheme="minorHAnsi" w:cstheme="minorHAnsi"/>
          </w:rPr>
          <w:delText>S</w:delText>
        </w:r>
        <w:r w:rsidRPr="006B1296" w:rsidDel="00BB59F2">
          <w:rPr>
            <w:rFonts w:asciiTheme="minorHAnsi" w:hAnsiTheme="minorHAnsi" w:cstheme="minorHAnsi"/>
          </w:rPr>
          <w:delText xml:space="preserve">ubcontractor </w:delText>
        </w:r>
        <w:r w:rsidDel="00BB59F2">
          <w:rPr>
            <w:rFonts w:asciiTheme="minorHAnsi" w:hAnsiTheme="minorHAnsi" w:cstheme="minorHAnsi"/>
          </w:rPr>
          <w:delText xml:space="preserve">percentage </w:delText>
        </w:r>
        <w:r w:rsidRPr="006B1296" w:rsidDel="00BB59F2">
          <w:rPr>
            <w:rFonts w:asciiTheme="minorHAnsi" w:hAnsiTheme="minorHAnsi" w:cstheme="minorHAnsi"/>
          </w:rPr>
          <w:delText xml:space="preserve">shall </w:delText>
        </w:r>
        <w:r w:rsidDel="00BB59F2">
          <w:rPr>
            <w:rFonts w:asciiTheme="minorHAnsi" w:hAnsiTheme="minorHAnsi" w:cstheme="minorHAnsi"/>
          </w:rPr>
          <w:delText xml:space="preserve">be sustained throughout </w:delText>
        </w:r>
        <w:r w:rsidRPr="006B1296" w:rsidDel="00BB59F2">
          <w:rPr>
            <w:rFonts w:asciiTheme="minorHAnsi" w:hAnsiTheme="minorHAnsi" w:cstheme="minorHAnsi"/>
          </w:rPr>
          <w:delText>the life of the contract including any time after the initial term.</w:delText>
        </w:r>
      </w:del>
    </w:p>
    <w:p w14:paraId="45FD78EB" w14:textId="6D5ECEDE" w:rsidR="001802F5" w:rsidDel="00BB59F2" w:rsidRDefault="001802F5" w:rsidP="006C109A">
      <w:pPr>
        <w:rPr>
          <w:del w:id="68" w:author="Deaton, Teresa" w:date="2023-03-14T13:21:00Z"/>
          <w:rFonts w:asciiTheme="minorHAnsi" w:hAnsiTheme="minorHAnsi" w:cstheme="minorHAnsi"/>
        </w:rPr>
      </w:pPr>
    </w:p>
    <w:p w14:paraId="6239B343" w14:textId="4ACB25B8" w:rsidR="002E0630" w:rsidRPr="006B1296" w:rsidDel="00BB59F2" w:rsidRDefault="004D5C54" w:rsidP="006733D7">
      <w:pPr>
        <w:rPr>
          <w:del w:id="69" w:author="Deaton, Teresa" w:date="2023-03-14T13:21:00Z"/>
          <w:rFonts w:asciiTheme="minorHAnsi" w:hAnsiTheme="minorHAnsi" w:cstheme="minorHAnsi"/>
          <w:color w:val="000000"/>
        </w:rPr>
      </w:pPr>
      <w:bookmarkStart w:id="70" w:name="_Hlk75794093"/>
      <w:del w:id="71" w:author="Deaton, Teresa" w:date="2023-03-14T13:21:00Z">
        <w:r w:rsidRPr="006B1296" w:rsidDel="00BB59F2">
          <w:rPr>
            <w:rFonts w:asciiTheme="minorHAnsi" w:hAnsiTheme="minorHAnsi" w:cstheme="minorHAnsi"/>
            <w:color w:val="000000"/>
          </w:rPr>
          <w:delText xml:space="preserve">If the </w:delText>
        </w:r>
        <w:r w:rsidR="0010193E" w:rsidRPr="006B1296" w:rsidDel="00BB59F2">
          <w:rPr>
            <w:rFonts w:asciiTheme="minorHAnsi" w:hAnsiTheme="minorHAnsi" w:cstheme="minorHAnsi"/>
            <w:color w:val="000000"/>
          </w:rPr>
          <w:delText>R</w:delText>
        </w:r>
        <w:r w:rsidR="00FD35B0" w:rsidRPr="006B1296" w:rsidDel="00BB59F2">
          <w:rPr>
            <w:rFonts w:asciiTheme="minorHAnsi" w:hAnsiTheme="minorHAnsi" w:cstheme="minorHAnsi"/>
            <w:color w:val="000000"/>
          </w:rPr>
          <w:delText xml:space="preserve">espondent </w:delText>
        </w:r>
        <w:r w:rsidRPr="006B1296" w:rsidDel="00BB59F2">
          <w:rPr>
            <w:rFonts w:asciiTheme="minorHAnsi" w:hAnsiTheme="minorHAnsi" w:cstheme="minorHAnsi"/>
            <w:color w:val="000000"/>
          </w:rPr>
          <w:delText>to the</w:delText>
        </w:r>
        <w:r w:rsidR="007960D7" w:rsidDel="00BB59F2">
          <w:rPr>
            <w:rFonts w:asciiTheme="minorHAnsi" w:hAnsiTheme="minorHAnsi" w:cstheme="minorHAnsi"/>
            <w:color w:val="000000"/>
          </w:rPr>
          <w:delText xml:space="preserve"> solicitation</w:delText>
        </w:r>
        <w:r w:rsidRPr="006B1296" w:rsidDel="00BB59F2">
          <w:rPr>
            <w:rFonts w:asciiTheme="minorHAnsi" w:hAnsiTheme="minorHAnsi" w:cstheme="minorHAnsi"/>
            <w:color w:val="000000"/>
          </w:rPr>
          <w:delText xml:space="preserve"> is an IVOSB certified entity, the letter confirming same should be submitted with their response.</w:delText>
        </w:r>
        <w:r w:rsidR="00FD35B0" w:rsidRPr="006B1296" w:rsidDel="00BB59F2">
          <w:rPr>
            <w:rFonts w:asciiTheme="minorHAnsi" w:hAnsiTheme="minorHAnsi" w:cstheme="minorHAnsi"/>
            <w:color w:val="000000"/>
          </w:rPr>
          <w:delText xml:space="preserve"> </w:delText>
        </w:r>
        <w:r w:rsidR="00BB0DE4" w:rsidRPr="006B1296" w:rsidDel="00BB59F2">
          <w:rPr>
            <w:rFonts w:asciiTheme="minorHAnsi" w:hAnsiTheme="minorHAnsi" w:cstheme="minorHAnsi"/>
            <w:color w:val="000000"/>
          </w:rPr>
          <w:delText>T</w:delText>
        </w:r>
        <w:r w:rsidR="00FD35B0" w:rsidRPr="006B1296" w:rsidDel="00BB59F2">
          <w:rPr>
            <w:rFonts w:asciiTheme="minorHAnsi" w:hAnsiTheme="minorHAnsi" w:cstheme="minorHAnsi"/>
            <w:color w:val="000000"/>
          </w:rPr>
          <w:delText xml:space="preserve">he </w:delText>
        </w:r>
        <w:r w:rsidR="0010193E" w:rsidRPr="006B1296" w:rsidDel="00BB59F2">
          <w:rPr>
            <w:rFonts w:asciiTheme="minorHAnsi" w:hAnsiTheme="minorHAnsi" w:cstheme="minorHAnsi"/>
            <w:color w:val="000000"/>
          </w:rPr>
          <w:delText>R</w:delText>
        </w:r>
        <w:r w:rsidR="00FD35B0" w:rsidRPr="006B1296" w:rsidDel="00BB59F2">
          <w:rPr>
            <w:rFonts w:asciiTheme="minorHAnsi" w:hAnsiTheme="minorHAnsi" w:cstheme="minorHAnsi"/>
            <w:color w:val="000000"/>
          </w:rPr>
          <w:delText>espondent</w:delText>
        </w:r>
        <w:r w:rsidRPr="006B1296" w:rsidDel="00BB59F2">
          <w:rPr>
            <w:rFonts w:asciiTheme="minorHAnsi" w:hAnsiTheme="minorHAnsi" w:cstheme="minorHAnsi"/>
            <w:color w:val="000000"/>
          </w:rPr>
          <w:delText xml:space="preserve"> has the responsibility to alert IDOA of their certification.  </w:delText>
        </w:r>
        <w:r w:rsidR="002E0630" w:rsidRPr="006B1296" w:rsidDel="00BB59F2">
          <w:rPr>
            <w:rFonts w:asciiTheme="minorHAnsi" w:hAnsiTheme="minorHAnsi" w:cstheme="minorHAnsi"/>
            <w:color w:val="000000"/>
          </w:rPr>
          <w:delText xml:space="preserve">The IVOSB </w:delText>
        </w:r>
        <w:r w:rsidR="0010193E" w:rsidRPr="006B1296" w:rsidDel="00BB59F2">
          <w:rPr>
            <w:rFonts w:asciiTheme="minorHAnsi" w:hAnsiTheme="minorHAnsi" w:cstheme="minorHAnsi"/>
            <w:color w:val="000000"/>
          </w:rPr>
          <w:delText>R</w:delText>
        </w:r>
        <w:r w:rsidR="002E0630" w:rsidRPr="006B1296" w:rsidDel="00BB59F2">
          <w:rPr>
            <w:rFonts w:asciiTheme="minorHAnsi" w:hAnsiTheme="minorHAnsi" w:cstheme="minorHAnsi"/>
            <w:color w:val="000000"/>
          </w:rPr>
          <w:delText xml:space="preserve">espondent will receive the total points for the IVOSB evaluation criteria per </w:delText>
        </w:r>
        <w:r w:rsidR="00BB59F2" w:rsidDel="00BB59F2">
          <w:fldChar w:fldCharType="begin"/>
        </w:r>
        <w:r w:rsidR="00BB59F2" w:rsidDel="00BB59F2">
          <w:delInstrText>HYPERLINK \l "_3.2.7_Indiana_Veteran"</w:delInstrText>
        </w:r>
        <w:r w:rsidR="00BB59F2" w:rsidDel="00BB59F2">
          <w:fldChar w:fldCharType="separate"/>
        </w:r>
        <w:r w:rsidR="00E75AA8" w:rsidDel="00BB59F2">
          <w:rPr>
            <w:rStyle w:val="Hyperlink"/>
            <w:rFonts w:asciiTheme="minorHAnsi" w:hAnsiTheme="minorHAnsi" w:cstheme="minorHAnsi"/>
          </w:rPr>
          <w:delText>S</w:delText>
        </w:r>
        <w:r w:rsidR="002E0630" w:rsidRPr="006B1296" w:rsidDel="00BB59F2">
          <w:rPr>
            <w:rStyle w:val="Hyperlink"/>
            <w:rFonts w:asciiTheme="minorHAnsi" w:hAnsiTheme="minorHAnsi" w:cstheme="minorHAnsi"/>
          </w:rPr>
          <w:delText>ection 3.2.7</w:delText>
        </w:r>
        <w:r w:rsidR="00BB59F2" w:rsidDel="00BB59F2">
          <w:rPr>
            <w:rStyle w:val="Hyperlink"/>
            <w:rFonts w:asciiTheme="minorHAnsi" w:hAnsiTheme="minorHAnsi" w:cstheme="minorHAnsi"/>
          </w:rPr>
          <w:fldChar w:fldCharType="end"/>
        </w:r>
        <w:r w:rsidR="002E0630" w:rsidRPr="006B1296" w:rsidDel="00BB59F2">
          <w:rPr>
            <w:rFonts w:asciiTheme="minorHAnsi" w:hAnsiTheme="minorHAnsi" w:cstheme="minorHAnsi"/>
            <w:color w:val="000000"/>
          </w:rPr>
          <w:delText xml:space="preserve">. Additional </w:delText>
        </w:r>
        <w:r w:rsidR="0010193E" w:rsidRPr="006B1296" w:rsidDel="00BB59F2">
          <w:rPr>
            <w:rFonts w:asciiTheme="minorHAnsi" w:hAnsiTheme="minorHAnsi" w:cstheme="minorHAnsi"/>
            <w:color w:val="000000"/>
          </w:rPr>
          <w:delText>IVOSB</w:delText>
        </w:r>
        <w:r w:rsidR="002E0630" w:rsidRPr="006B1296" w:rsidDel="00BB59F2">
          <w:rPr>
            <w:rFonts w:asciiTheme="minorHAnsi" w:hAnsiTheme="minorHAnsi" w:cstheme="minorHAnsi"/>
            <w:color w:val="000000"/>
          </w:rPr>
          <w:delText xml:space="preserve"> </w:delText>
        </w:r>
        <w:r w:rsidR="00BF0598" w:rsidDel="00BB59F2">
          <w:rPr>
            <w:rFonts w:asciiTheme="minorHAnsi" w:hAnsiTheme="minorHAnsi" w:cstheme="minorHAnsi"/>
            <w:color w:val="000000"/>
          </w:rPr>
          <w:delText>S</w:delText>
        </w:r>
        <w:r w:rsidR="002E0630" w:rsidRPr="006B1296" w:rsidDel="00BB59F2">
          <w:rPr>
            <w:rFonts w:asciiTheme="minorHAnsi" w:hAnsiTheme="minorHAnsi" w:cstheme="minorHAnsi"/>
            <w:color w:val="000000"/>
          </w:rPr>
          <w:delText xml:space="preserve">ubcontractors must be included if the IVOSB </w:delText>
        </w:r>
        <w:r w:rsidR="0010193E" w:rsidRPr="006B1296" w:rsidDel="00BB59F2">
          <w:rPr>
            <w:rFonts w:asciiTheme="minorHAnsi" w:hAnsiTheme="minorHAnsi" w:cstheme="minorHAnsi"/>
            <w:color w:val="000000"/>
          </w:rPr>
          <w:delText>R</w:delText>
        </w:r>
        <w:r w:rsidR="002E0630" w:rsidRPr="006B1296" w:rsidDel="00BB59F2">
          <w:rPr>
            <w:rFonts w:asciiTheme="minorHAnsi" w:hAnsiTheme="minorHAnsi" w:cstheme="minorHAnsi"/>
            <w:color w:val="000000"/>
          </w:rPr>
          <w:delText>espondent is seeking the additional bonus point.</w:delText>
        </w:r>
      </w:del>
    </w:p>
    <w:p w14:paraId="18E9059D" w14:textId="6E72EAB8" w:rsidR="00753360" w:rsidRPr="006B1296" w:rsidDel="00BB59F2" w:rsidRDefault="00753360" w:rsidP="006733D7">
      <w:pPr>
        <w:rPr>
          <w:del w:id="72" w:author="Deaton, Teresa" w:date="2023-03-14T13:21:00Z"/>
          <w:rFonts w:asciiTheme="minorHAnsi" w:hAnsiTheme="minorHAnsi" w:cstheme="minorHAnsi"/>
          <w:szCs w:val="24"/>
        </w:rPr>
      </w:pPr>
    </w:p>
    <w:p w14:paraId="448368F7" w14:textId="6FFE75D8" w:rsidR="002E0630" w:rsidRPr="006B1296" w:rsidDel="00BB59F2" w:rsidRDefault="002E0630" w:rsidP="002E0630">
      <w:pPr>
        <w:rPr>
          <w:del w:id="73" w:author="Deaton, Teresa" w:date="2023-03-14T13:21:00Z"/>
          <w:rFonts w:asciiTheme="minorHAnsi" w:hAnsiTheme="minorHAnsi" w:cstheme="minorHAnsi"/>
        </w:rPr>
      </w:pPr>
      <w:del w:id="74" w:author="Deaton, Teresa" w:date="2023-03-14T13:21:00Z">
        <w:r w:rsidRPr="006B1296" w:rsidDel="00BB59F2">
          <w:rPr>
            <w:rFonts w:asciiTheme="minorHAnsi" w:hAnsiTheme="minorHAnsi" w:cstheme="minorHAnsi"/>
            <w:color w:val="000000"/>
          </w:rPr>
          <w:delText xml:space="preserve">The IVOSB </w:delText>
        </w:r>
        <w:r w:rsidR="0010193E" w:rsidRPr="006B1296" w:rsidDel="00BB59F2">
          <w:rPr>
            <w:rFonts w:asciiTheme="minorHAnsi" w:hAnsiTheme="minorHAnsi" w:cstheme="minorHAnsi"/>
            <w:color w:val="000000"/>
          </w:rPr>
          <w:delText>R</w:delText>
        </w:r>
        <w:r w:rsidRPr="006B1296" w:rsidDel="00BB59F2">
          <w:rPr>
            <w:rFonts w:asciiTheme="minorHAnsi" w:hAnsiTheme="minorHAnsi" w:cstheme="minorHAnsi"/>
            <w:color w:val="000000"/>
          </w:rPr>
          <w:delText xml:space="preserve">espondent must list their </w:delText>
        </w:r>
        <w:r w:rsidRPr="006B1296" w:rsidDel="00BB59F2">
          <w:rPr>
            <w:rFonts w:asciiTheme="minorHAnsi" w:hAnsiTheme="minorHAnsi" w:cstheme="minorHAnsi"/>
            <w:b/>
            <w:color w:val="000000"/>
          </w:rPr>
          <w:delText>company</w:delText>
        </w:r>
        <w:r w:rsidR="000501CB" w:rsidRPr="006B1296" w:rsidDel="00BB59F2">
          <w:rPr>
            <w:rFonts w:asciiTheme="minorHAnsi" w:hAnsiTheme="minorHAnsi" w:cstheme="minorHAnsi"/>
            <w:b/>
            <w:color w:val="000000"/>
          </w:rPr>
          <w:delText xml:space="preserve"> contact</w:delText>
        </w:r>
        <w:r w:rsidRPr="006B1296" w:rsidDel="00BB59F2">
          <w:rPr>
            <w:rFonts w:asciiTheme="minorHAnsi" w:hAnsiTheme="minorHAnsi" w:cstheme="minorHAnsi"/>
            <w:b/>
            <w:color w:val="000000"/>
          </w:rPr>
          <w:delText xml:space="preserve"> information</w:delText>
        </w:r>
        <w:r w:rsidR="000501CB" w:rsidRPr="006B1296" w:rsidDel="00BB59F2">
          <w:rPr>
            <w:rFonts w:asciiTheme="minorHAnsi" w:hAnsiTheme="minorHAnsi" w:cstheme="minorHAnsi"/>
            <w:b/>
            <w:color w:val="000000"/>
          </w:rPr>
          <w:delText xml:space="preserve"> only</w:delText>
        </w:r>
        <w:r w:rsidRPr="006B1296" w:rsidDel="00BB59F2">
          <w:rPr>
            <w:rFonts w:asciiTheme="minorHAnsi" w:hAnsiTheme="minorHAnsi" w:cstheme="minorHAnsi"/>
            <w:color w:val="000000"/>
          </w:rPr>
          <w:delText xml:space="preserve"> on the IVOSB Subcontractor Commitment Form.</w:delText>
        </w:r>
      </w:del>
    </w:p>
    <w:bookmarkEnd w:id="70"/>
    <w:p w14:paraId="101303BF" w14:textId="280DD849" w:rsidR="002E0630" w:rsidRPr="006B1296" w:rsidDel="00BB59F2" w:rsidRDefault="002E0630" w:rsidP="006733D7">
      <w:pPr>
        <w:rPr>
          <w:del w:id="75" w:author="Deaton, Teresa" w:date="2023-03-14T13:21:00Z"/>
          <w:rFonts w:asciiTheme="minorHAnsi" w:hAnsiTheme="minorHAnsi" w:cstheme="minorHAnsi"/>
          <w:szCs w:val="24"/>
        </w:rPr>
      </w:pPr>
    </w:p>
    <w:p w14:paraId="750E2752" w14:textId="3C2D7947" w:rsidR="00B136D9" w:rsidRPr="006B1296" w:rsidDel="00BB59F2" w:rsidRDefault="00B136D9" w:rsidP="006733D7">
      <w:pPr>
        <w:widowControl/>
        <w:rPr>
          <w:del w:id="76" w:author="Deaton, Teresa" w:date="2023-03-14T13:21:00Z"/>
          <w:rFonts w:asciiTheme="minorHAnsi" w:hAnsiTheme="minorHAnsi" w:cstheme="minorHAnsi"/>
          <w:szCs w:val="24"/>
        </w:rPr>
      </w:pPr>
      <w:bookmarkStart w:id="77" w:name="_Hlk75794198"/>
      <w:del w:id="78" w:author="Deaton, Teresa" w:date="2023-03-14T13:21:00Z">
        <w:r w:rsidRPr="006B1296" w:rsidDel="00BB59F2">
          <w:rPr>
            <w:rFonts w:asciiTheme="minorHAnsi" w:hAnsiTheme="minorHAnsi" w:cstheme="minorHAnsi"/>
            <w:szCs w:val="24"/>
          </w:rPr>
          <w:delText xml:space="preserve">Failure to address these goals may impact the evaluation of your Proposal. </w:delText>
        </w:r>
        <w:bookmarkEnd w:id="77"/>
        <w:r w:rsidRPr="006B1296" w:rsidDel="00BB59F2">
          <w:rPr>
            <w:rFonts w:asciiTheme="minorHAnsi" w:hAnsiTheme="minorHAnsi" w:cstheme="minorHAnsi"/>
            <w:szCs w:val="24"/>
          </w:rPr>
          <w:delText xml:space="preserve">The Department </w:delText>
        </w:r>
        <w:r w:rsidR="007574FC" w:rsidRPr="006B1296" w:rsidDel="00BB59F2">
          <w:rPr>
            <w:rFonts w:asciiTheme="minorHAnsi" w:hAnsiTheme="minorHAnsi" w:cstheme="minorHAnsi"/>
            <w:szCs w:val="24"/>
          </w:rPr>
          <w:delText>may</w:delText>
        </w:r>
        <w:r w:rsidRPr="006B1296" w:rsidDel="00BB59F2">
          <w:rPr>
            <w:rFonts w:asciiTheme="minorHAnsi" w:hAnsiTheme="minorHAnsi" w:cstheme="minorHAnsi"/>
            <w:szCs w:val="24"/>
          </w:rPr>
          <w:delText xml:space="preserve"> verify all information included on the IV</w:delText>
        </w:r>
        <w:r w:rsidR="00934939" w:rsidRPr="006B1296" w:rsidDel="00BB59F2">
          <w:rPr>
            <w:rFonts w:asciiTheme="minorHAnsi" w:hAnsiTheme="minorHAnsi" w:cstheme="minorHAnsi"/>
            <w:szCs w:val="24"/>
          </w:rPr>
          <w:delText>OS</w:delText>
        </w:r>
        <w:r w:rsidRPr="006B1296" w:rsidDel="00BB59F2">
          <w:rPr>
            <w:rFonts w:asciiTheme="minorHAnsi" w:hAnsiTheme="minorHAnsi" w:cstheme="minorHAnsi"/>
            <w:szCs w:val="24"/>
          </w:rPr>
          <w:delText>B Subcontractor Commitment Form.</w:delText>
        </w:r>
      </w:del>
    </w:p>
    <w:p w14:paraId="3B077AD6" w14:textId="37926C1D" w:rsidR="00B136D9" w:rsidRPr="006B1296" w:rsidDel="00BB59F2" w:rsidRDefault="00B136D9" w:rsidP="006733D7">
      <w:pPr>
        <w:ind w:left="720"/>
        <w:rPr>
          <w:del w:id="79" w:author="Deaton, Teresa" w:date="2023-03-14T13:21:00Z"/>
          <w:rFonts w:asciiTheme="minorHAnsi" w:hAnsiTheme="minorHAnsi" w:cstheme="minorHAnsi"/>
          <w:b/>
          <w:szCs w:val="24"/>
        </w:rPr>
      </w:pPr>
    </w:p>
    <w:p w14:paraId="29003BEF" w14:textId="4D7A501F" w:rsidR="00B136D9" w:rsidRPr="006B1296" w:rsidDel="00BB59F2" w:rsidRDefault="00B136D9" w:rsidP="006733D7">
      <w:pPr>
        <w:rPr>
          <w:del w:id="80" w:author="Deaton, Teresa" w:date="2023-03-14T13:21:00Z"/>
          <w:rFonts w:asciiTheme="minorHAnsi" w:hAnsiTheme="minorHAnsi" w:cstheme="minorHAnsi"/>
          <w:b/>
          <w:szCs w:val="24"/>
        </w:rPr>
      </w:pPr>
      <w:bookmarkStart w:id="81" w:name="_Hlk78804852"/>
      <w:del w:id="82" w:author="Deaton, Teresa" w:date="2023-03-14T13:21:00Z">
        <w:r w:rsidRPr="006B1296" w:rsidDel="00BB59F2">
          <w:rPr>
            <w:rFonts w:asciiTheme="minorHAnsi" w:hAnsiTheme="minorHAnsi" w:cstheme="minorHAnsi"/>
            <w:b/>
            <w:szCs w:val="24"/>
          </w:rPr>
          <w:delText>Prime Contractors must ensure that the proposed IV</w:delText>
        </w:r>
        <w:r w:rsidR="00934939" w:rsidRPr="006B1296" w:rsidDel="00BB59F2">
          <w:rPr>
            <w:rFonts w:asciiTheme="minorHAnsi" w:hAnsiTheme="minorHAnsi" w:cstheme="minorHAnsi"/>
            <w:b/>
            <w:szCs w:val="24"/>
          </w:rPr>
          <w:delText>OS</w:delText>
        </w:r>
        <w:r w:rsidRPr="006B1296" w:rsidDel="00BB59F2">
          <w:rPr>
            <w:rFonts w:asciiTheme="minorHAnsi" w:hAnsiTheme="minorHAnsi" w:cstheme="minorHAnsi"/>
            <w:b/>
            <w:szCs w:val="24"/>
          </w:rPr>
          <w:delText xml:space="preserve">B subcontractors meet the following </w:delText>
        </w:r>
        <w:r w:rsidRPr="006B1296" w:rsidDel="00BB59F2">
          <w:rPr>
            <w:rFonts w:asciiTheme="minorHAnsi" w:hAnsiTheme="minorHAnsi" w:cstheme="minorHAnsi"/>
            <w:b/>
            <w:szCs w:val="24"/>
          </w:rPr>
          <w:lastRenderedPageBreak/>
          <w:delText>criteria:</w:delText>
        </w:r>
      </w:del>
    </w:p>
    <w:bookmarkEnd w:id="81"/>
    <w:p w14:paraId="090811A6" w14:textId="10E3DDCA" w:rsidR="002C410A" w:rsidRPr="006B1296" w:rsidDel="00BB59F2" w:rsidRDefault="002C410A" w:rsidP="006733D7">
      <w:pPr>
        <w:rPr>
          <w:del w:id="83" w:author="Deaton, Teresa" w:date="2023-03-14T13:21:00Z"/>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rsidDel="00BB59F2" w14:paraId="3356B603" w14:textId="14C536FF" w:rsidTr="006D3470">
        <w:trPr>
          <w:del w:id="84" w:author="Deaton, Teresa" w:date="2023-03-14T13:21:00Z"/>
        </w:trPr>
        <w:tc>
          <w:tcPr>
            <w:tcW w:w="9360" w:type="dxa"/>
          </w:tcPr>
          <w:p w14:paraId="340BD287" w14:textId="172BE732" w:rsidR="009254AE" w:rsidRPr="00CF013C" w:rsidDel="00BB59F2" w:rsidRDefault="00D47E7D" w:rsidP="00CF013C">
            <w:pPr>
              <w:pStyle w:val="ListParagraph"/>
              <w:widowControl/>
              <w:numPr>
                <w:ilvl w:val="0"/>
                <w:numId w:val="10"/>
              </w:numPr>
              <w:rPr>
                <w:del w:id="85" w:author="Deaton, Teresa" w:date="2023-03-14T13:21:00Z"/>
                <w:rFonts w:asciiTheme="minorHAnsi" w:hAnsiTheme="minorHAnsi" w:cstheme="minorHAnsi"/>
              </w:rPr>
            </w:pPr>
            <w:del w:id="86" w:author="Deaton, Teresa" w:date="2023-03-14T13:21:00Z">
              <w:r w:rsidRPr="00CF013C" w:rsidDel="00BB59F2">
                <w:rPr>
                  <w:rFonts w:asciiTheme="minorHAnsi" w:hAnsiTheme="minorHAnsi" w:cstheme="minorHAnsi"/>
                  <w:szCs w:val="24"/>
                </w:rPr>
                <w:delText xml:space="preserve">Must be listed on Federal Center for Veterans Business Enterprise </w:delText>
              </w:r>
              <w:r w:rsidR="00E26051" w:rsidRPr="00CF013C" w:rsidDel="00BB59F2">
                <w:rPr>
                  <w:rFonts w:asciiTheme="minorHAnsi" w:eastAsiaTheme="majorEastAsia" w:hAnsiTheme="minorHAnsi" w:cstheme="minorHAnsi"/>
                  <w:szCs w:val="24"/>
                </w:rPr>
                <w:delText>VETBIZ</w:delText>
              </w:r>
              <w:r w:rsidR="00E26051" w:rsidRPr="00CF013C" w:rsidDel="00BB59F2">
                <w:rPr>
                  <w:rFonts w:asciiTheme="minorHAnsi" w:hAnsiTheme="minorHAnsi" w:cstheme="minorHAnsi"/>
                  <w:sz w:val="22"/>
                  <w:szCs w:val="22"/>
                </w:rPr>
                <w:delText xml:space="preserve"> </w:delText>
              </w:r>
              <w:r w:rsidR="006D3470" w:rsidRPr="00CF013C" w:rsidDel="00BB59F2">
                <w:rPr>
                  <w:rFonts w:asciiTheme="minorHAnsi" w:hAnsiTheme="minorHAnsi" w:cstheme="minorHAnsi"/>
                  <w:sz w:val="22"/>
                  <w:szCs w:val="22"/>
                </w:rPr>
                <w:delText xml:space="preserve"> at </w:delText>
              </w:r>
              <w:r w:rsidR="00BB59F2" w:rsidDel="00BB59F2">
                <w:fldChar w:fldCharType="begin"/>
              </w:r>
              <w:r w:rsidR="00BB59F2" w:rsidDel="00BB59F2">
                <w:delInstrText>HYPERLINK "https://www.vetbiz/va/gov/vip/"</w:delInstrText>
              </w:r>
              <w:r w:rsidR="00BB59F2" w:rsidDel="00BB59F2">
                <w:fldChar w:fldCharType="separate"/>
              </w:r>
              <w:r w:rsidR="006D3470" w:rsidRPr="009254AE" w:rsidDel="00BB59F2">
                <w:rPr>
                  <w:rStyle w:val="Hyperlink"/>
                  <w:rFonts w:asciiTheme="minorHAnsi" w:hAnsiTheme="minorHAnsi" w:cstheme="minorHAnsi"/>
                  <w:sz w:val="22"/>
                  <w:szCs w:val="22"/>
                </w:rPr>
                <w:delText>https://www.vetbiz/va/gov/vip/</w:delText>
              </w:r>
              <w:r w:rsidR="00BB59F2" w:rsidDel="00BB59F2">
                <w:rPr>
                  <w:rStyle w:val="Hyperlink"/>
                  <w:rFonts w:asciiTheme="minorHAnsi" w:hAnsiTheme="minorHAnsi" w:cstheme="minorHAnsi"/>
                  <w:sz w:val="22"/>
                  <w:szCs w:val="22"/>
                </w:rPr>
                <w:fldChar w:fldCharType="end"/>
              </w:r>
              <w:r w:rsidR="006D3470" w:rsidRPr="00CF013C" w:rsidDel="00BB59F2">
                <w:rPr>
                  <w:rFonts w:asciiTheme="minorHAnsi" w:hAnsiTheme="minorHAnsi" w:cstheme="minorHAnsi"/>
                  <w:sz w:val="22"/>
                  <w:szCs w:val="22"/>
                </w:rPr>
                <w:delText xml:space="preserve"> </w:delText>
              </w:r>
              <w:r w:rsidRPr="00CF013C" w:rsidDel="00BB59F2">
                <w:rPr>
                  <w:rFonts w:asciiTheme="minorHAnsi" w:hAnsiTheme="minorHAnsi" w:cstheme="minorHAnsi"/>
                  <w:szCs w:val="24"/>
                </w:rPr>
                <w:delText xml:space="preserve"> under INDIANA, or listed at</w:delText>
              </w:r>
              <w:r w:rsidR="006D3470" w:rsidRPr="00CF013C" w:rsidDel="00BB59F2">
                <w:rPr>
                  <w:rFonts w:asciiTheme="minorHAnsi" w:hAnsiTheme="minorHAnsi" w:cstheme="minorHAnsi"/>
                  <w:szCs w:val="24"/>
                </w:rPr>
                <w:delText xml:space="preserve"> </w:delText>
              </w:r>
              <w:r w:rsidR="006D3470" w:rsidRPr="00CF013C" w:rsidDel="00BB59F2">
                <w:rPr>
                  <w:rFonts w:asciiTheme="minorHAnsi" w:eastAsiaTheme="majorEastAsia" w:hAnsiTheme="minorHAnsi" w:cstheme="minorHAnsi"/>
                </w:rPr>
                <w:delText>State of Indiana Certified M/W/IVOSB list</w:delText>
              </w:r>
              <w:r w:rsidR="006D3470" w:rsidRPr="00CF013C" w:rsidDel="00BB59F2">
                <w:rPr>
                  <w:rFonts w:asciiTheme="minorHAnsi" w:hAnsiTheme="minorHAnsi" w:cstheme="minorHAnsi"/>
                </w:rPr>
                <w:delText xml:space="preserve"> at </w:delText>
              </w:r>
              <w:r w:rsidR="00BB59F2" w:rsidDel="00BB59F2">
                <w:fldChar w:fldCharType="begin"/>
              </w:r>
              <w:r w:rsidR="00BB59F2" w:rsidDel="00BB59F2">
                <w:delInstrText>HYPERLINK "https://www.in.gov/idoa/mwbe"</w:delInstrText>
              </w:r>
              <w:r w:rsidR="00BB59F2" w:rsidDel="00BB59F2">
                <w:fldChar w:fldCharType="separate"/>
              </w:r>
              <w:r w:rsidR="006D3470" w:rsidRPr="009254AE" w:rsidDel="00BB59F2">
                <w:rPr>
                  <w:rStyle w:val="Hyperlink"/>
                  <w:rFonts w:asciiTheme="minorHAnsi" w:hAnsiTheme="minorHAnsi" w:cstheme="minorHAnsi"/>
                </w:rPr>
                <w:delText>https://www.in.gov/idoa/mwbe</w:delText>
              </w:r>
              <w:r w:rsidR="00BB59F2" w:rsidDel="00BB59F2">
                <w:rPr>
                  <w:rStyle w:val="Hyperlink"/>
                  <w:rFonts w:asciiTheme="minorHAnsi" w:hAnsiTheme="minorHAnsi" w:cstheme="minorHAnsi"/>
                </w:rPr>
                <w:fldChar w:fldCharType="end"/>
              </w:r>
              <w:r w:rsidRPr="00CF013C" w:rsidDel="00BB59F2">
                <w:rPr>
                  <w:rFonts w:asciiTheme="minorHAnsi" w:hAnsiTheme="minorHAnsi" w:cstheme="minorHAnsi"/>
                  <w:szCs w:val="24"/>
                </w:rPr>
                <w:delText xml:space="preserve">, </w:delText>
              </w:r>
              <w:r w:rsidRPr="00CF013C" w:rsidDel="00BB59F2">
                <w:rPr>
                  <w:rFonts w:asciiTheme="minorHAnsi" w:hAnsiTheme="minorHAnsi" w:cstheme="minorHAnsi"/>
                  <w:b/>
                  <w:szCs w:val="24"/>
                </w:rPr>
                <w:delText>on or before</w:delText>
              </w:r>
              <w:r w:rsidRPr="00CF013C" w:rsidDel="00BB59F2">
                <w:rPr>
                  <w:rFonts w:asciiTheme="minorHAnsi" w:hAnsiTheme="minorHAnsi" w:cstheme="minorHAnsi"/>
                  <w:szCs w:val="24"/>
                </w:rPr>
                <w:delText xml:space="preserve"> the proposal due date</w:delText>
              </w:r>
            </w:del>
          </w:p>
          <w:p w14:paraId="2C145315" w14:textId="406EBF76" w:rsidR="00C56922" w:rsidRPr="006B1296" w:rsidDel="00BB59F2" w:rsidRDefault="00C56922" w:rsidP="006733D7">
            <w:pPr>
              <w:numPr>
                <w:ilvl w:val="0"/>
                <w:numId w:val="10"/>
              </w:numPr>
              <w:tabs>
                <w:tab w:val="num" w:pos="360"/>
              </w:tabs>
              <w:rPr>
                <w:del w:id="87" w:author="Deaton, Teresa" w:date="2023-03-14T13:21:00Z"/>
                <w:rFonts w:asciiTheme="minorHAnsi" w:hAnsiTheme="minorHAnsi" w:cstheme="minorHAnsi"/>
                <w:szCs w:val="24"/>
              </w:rPr>
            </w:pPr>
            <w:del w:id="88" w:author="Deaton, Teresa" w:date="2023-03-14T13:21:00Z">
              <w:r w:rsidRPr="006B1296" w:rsidDel="00BB59F2">
                <w:rPr>
                  <w:rFonts w:asciiTheme="minorHAnsi" w:hAnsiTheme="minorHAnsi" w:cstheme="minorHAnsi"/>
                  <w:szCs w:val="24"/>
                </w:rPr>
                <w:delText>Prime Contractor must include with their pr</w:delText>
              </w:r>
              <w:r w:rsidR="00D60655" w:rsidRPr="006B1296" w:rsidDel="00BB59F2">
                <w:rPr>
                  <w:rFonts w:asciiTheme="minorHAnsi" w:hAnsiTheme="minorHAnsi" w:cstheme="minorHAnsi"/>
                  <w:szCs w:val="24"/>
                </w:rPr>
                <w:delText xml:space="preserve">oposal the </w:delText>
              </w:r>
              <w:r w:rsidR="0012399B" w:rsidDel="00BB59F2">
                <w:rPr>
                  <w:rFonts w:asciiTheme="minorHAnsi" w:hAnsiTheme="minorHAnsi" w:cstheme="minorHAnsi"/>
                  <w:szCs w:val="24"/>
                </w:rPr>
                <w:delText>S</w:delText>
              </w:r>
              <w:r w:rsidR="00D60655" w:rsidRPr="006B1296" w:rsidDel="00BB59F2">
                <w:rPr>
                  <w:rFonts w:asciiTheme="minorHAnsi" w:hAnsiTheme="minorHAnsi" w:cstheme="minorHAnsi"/>
                  <w:szCs w:val="24"/>
                </w:rPr>
                <w:delText>ubcontractor’s veteran business</w:delText>
              </w:r>
              <w:r w:rsidRPr="006B1296" w:rsidDel="00BB59F2">
                <w:rPr>
                  <w:rFonts w:asciiTheme="minorHAnsi" w:hAnsiTheme="minorHAnsi" w:cstheme="minorHAnsi"/>
                  <w:szCs w:val="24"/>
                </w:rPr>
                <w:delText xml:space="preserve"> Certification Letter provided by </w:delText>
              </w:r>
              <w:r w:rsidR="00D60655" w:rsidRPr="006B1296" w:rsidDel="00BB59F2">
                <w:rPr>
                  <w:rFonts w:asciiTheme="minorHAnsi" w:hAnsiTheme="minorHAnsi" w:cstheme="minorHAnsi"/>
                  <w:szCs w:val="24"/>
                </w:rPr>
                <w:delText xml:space="preserve">either </w:delText>
              </w:r>
              <w:r w:rsidRPr="006B1296" w:rsidDel="00BB59F2">
                <w:rPr>
                  <w:rFonts w:asciiTheme="minorHAnsi" w:hAnsiTheme="minorHAnsi" w:cstheme="minorHAnsi"/>
                  <w:szCs w:val="24"/>
                </w:rPr>
                <w:delText>IDOA</w:delText>
              </w:r>
              <w:r w:rsidR="00D60655" w:rsidRPr="006B1296" w:rsidDel="00BB59F2">
                <w:rPr>
                  <w:rFonts w:asciiTheme="minorHAnsi" w:hAnsiTheme="minorHAnsi" w:cstheme="minorHAnsi"/>
                  <w:szCs w:val="24"/>
                </w:rPr>
                <w:delText xml:space="preserve"> or Federal Govt. </w:delText>
              </w:r>
              <w:r w:rsidR="006D3470" w:rsidRPr="006D3470" w:rsidDel="00BB59F2">
                <w:rPr>
                  <w:rFonts w:asciiTheme="minorHAnsi" w:eastAsiaTheme="majorEastAsia" w:hAnsiTheme="minorHAnsi" w:cstheme="minorHAnsi"/>
                  <w:szCs w:val="24"/>
                </w:rPr>
                <w:delText>VETBIZ</w:delText>
              </w:r>
              <w:r w:rsidR="006D3470" w:rsidDel="00BB59F2">
                <w:rPr>
                  <w:rFonts w:asciiTheme="minorHAnsi" w:hAnsiTheme="minorHAnsi" w:cstheme="minorHAnsi"/>
                  <w:sz w:val="22"/>
                  <w:szCs w:val="22"/>
                </w:rPr>
                <w:delText xml:space="preserve"> at </w:delText>
              </w:r>
              <w:r w:rsidR="00BB59F2" w:rsidDel="00BB59F2">
                <w:fldChar w:fldCharType="begin"/>
              </w:r>
              <w:r w:rsidR="00BB59F2" w:rsidDel="00BB59F2">
                <w:delInstrText>HYPERLINK "https://www.vetbiz/va/gov/vip/"</w:delInstrText>
              </w:r>
              <w:r w:rsidR="00BB59F2" w:rsidDel="00BB59F2">
                <w:fldChar w:fldCharType="separate"/>
              </w:r>
              <w:r w:rsidR="006D3470" w:rsidRPr="00EC5D47" w:rsidDel="00BB59F2">
                <w:rPr>
                  <w:rStyle w:val="Hyperlink"/>
                  <w:rFonts w:asciiTheme="minorHAnsi" w:hAnsiTheme="minorHAnsi" w:cstheme="minorHAnsi"/>
                  <w:sz w:val="22"/>
                  <w:szCs w:val="22"/>
                </w:rPr>
                <w:delText>https://www.vetbiz/va/gov/vip/</w:delText>
              </w:r>
              <w:r w:rsidR="00BB59F2" w:rsidDel="00BB59F2">
                <w:rPr>
                  <w:rStyle w:val="Hyperlink"/>
                  <w:rFonts w:asciiTheme="minorHAnsi" w:hAnsiTheme="minorHAnsi" w:cstheme="minorHAnsi"/>
                  <w:sz w:val="22"/>
                  <w:szCs w:val="22"/>
                </w:rPr>
                <w:fldChar w:fldCharType="end"/>
              </w:r>
              <w:r w:rsidRPr="006B1296" w:rsidDel="00BB59F2">
                <w:rPr>
                  <w:rFonts w:asciiTheme="minorHAnsi" w:hAnsiTheme="minorHAnsi" w:cstheme="minorHAnsi"/>
                  <w:szCs w:val="24"/>
                </w:rPr>
                <w:delText>, to show current status of certification.</w:delText>
              </w:r>
            </w:del>
          </w:p>
          <w:p w14:paraId="159B063A" w14:textId="74C1D5F3" w:rsidR="002C410A" w:rsidRPr="006B1296" w:rsidDel="00BB59F2" w:rsidRDefault="002C410A" w:rsidP="006733D7">
            <w:pPr>
              <w:numPr>
                <w:ilvl w:val="0"/>
                <w:numId w:val="10"/>
              </w:numPr>
              <w:tabs>
                <w:tab w:val="num" w:pos="360"/>
              </w:tabs>
              <w:rPr>
                <w:del w:id="89" w:author="Deaton, Teresa" w:date="2023-03-14T13:21:00Z"/>
                <w:rFonts w:asciiTheme="minorHAnsi" w:hAnsiTheme="minorHAnsi" w:cstheme="minorHAnsi"/>
                <w:szCs w:val="24"/>
              </w:rPr>
            </w:pPr>
            <w:del w:id="90" w:author="Deaton, Teresa" w:date="2023-03-14T13:21:00Z">
              <w:r w:rsidRPr="006B1296" w:rsidDel="00BB59F2">
                <w:rPr>
                  <w:rFonts w:asciiTheme="minorHAnsi" w:hAnsiTheme="minorHAnsi" w:cstheme="minorHAnsi"/>
                  <w:szCs w:val="24"/>
                </w:rPr>
                <w:delText>Each firm may only serve as one classification – MBE, WBE (see Section 1.21) or IV</w:delText>
              </w:r>
              <w:r w:rsidR="00934939" w:rsidRPr="006B1296" w:rsidDel="00BB59F2">
                <w:rPr>
                  <w:rFonts w:asciiTheme="minorHAnsi" w:hAnsiTheme="minorHAnsi" w:cstheme="minorHAnsi"/>
                  <w:szCs w:val="24"/>
                </w:rPr>
                <w:delText>OS</w:delText>
              </w:r>
              <w:r w:rsidRPr="006B1296" w:rsidDel="00BB59F2">
                <w:rPr>
                  <w:rFonts w:asciiTheme="minorHAnsi" w:hAnsiTheme="minorHAnsi" w:cstheme="minorHAnsi"/>
                  <w:szCs w:val="24"/>
                </w:rPr>
                <w:delText>B</w:delText>
              </w:r>
            </w:del>
          </w:p>
          <w:p w14:paraId="36233993" w14:textId="37E2587C" w:rsidR="004D5C54" w:rsidRPr="006B1296" w:rsidDel="00BB59F2" w:rsidRDefault="00D30AF5" w:rsidP="004D5C54">
            <w:pPr>
              <w:numPr>
                <w:ilvl w:val="0"/>
                <w:numId w:val="10"/>
              </w:numPr>
              <w:tabs>
                <w:tab w:val="num" w:pos="360"/>
              </w:tabs>
              <w:rPr>
                <w:del w:id="91" w:author="Deaton, Teresa" w:date="2023-03-14T13:21:00Z"/>
                <w:rFonts w:asciiTheme="minorHAnsi" w:hAnsiTheme="minorHAnsi" w:cstheme="minorHAnsi"/>
                <w:szCs w:val="24"/>
              </w:rPr>
            </w:pPr>
            <w:del w:id="92" w:author="Deaton, Teresa" w:date="2023-03-14T13:21:00Z">
              <w:r w:rsidRPr="006B1296" w:rsidDel="00BB59F2">
                <w:rPr>
                  <w:rFonts w:asciiTheme="minorHAnsi" w:hAnsiTheme="minorHAnsi" w:cstheme="minorHAnsi"/>
                  <w:szCs w:val="24"/>
                </w:rPr>
                <w:delText xml:space="preserve">IVOSB must have a Bidder ID (see </w:delText>
              </w:r>
              <w:r w:rsidR="00BB59F2" w:rsidDel="00BB59F2">
                <w:fldChar w:fldCharType="begin"/>
              </w:r>
              <w:r w:rsidR="00BB59F2" w:rsidDel="00BB59F2">
                <w:delInstrText>HYPERLINK \l "_2.3.7_Registration_to"</w:delInstrText>
              </w:r>
              <w:r w:rsidR="00BB59F2" w:rsidDel="00BB59F2">
                <w:fldChar w:fldCharType="separate"/>
              </w:r>
              <w:r w:rsidR="00E75AA8" w:rsidDel="00BB59F2">
                <w:rPr>
                  <w:rStyle w:val="Hyperlink"/>
                  <w:rFonts w:asciiTheme="minorHAnsi" w:hAnsiTheme="minorHAnsi" w:cstheme="minorHAnsi"/>
                </w:rPr>
                <w:delText>S</w:delText>
              </w:r>
              <w:r w:rsidRPr="006B1296" w:rsidDel="00BB59F2">
                <w:rPr>
                  <w:rStyle w:val="Hyperlink"/>
                  <w:rFonts w:asciiTheme="minorHAnsi" w:hAnsiTheme="minorHAnsi" w:cstheme="minorHAnsi"/>
                </w:rPr>
                <w:delText>e</w:delText>
              </w:r>
              <w:r w:rsidR="003A39DC" w:rsidRPr="006B1296" w:rsidDel="00BB59F2">
                <w:rPr>
                  <w:rStyle w:val="Hyperlink"/>
                  <w:rFonts w:asciiTheme="minorHAnsi" w:hAnsiTheme="minorHAnsi" w:cstheme="minorHAnsi"/>
                </w:rPr>
                <w:delText>ction 2.3.</w:delText>
              </w:r>
              <w:r w:rsidR="006D3470" w:rsidDel="00BB59F2">
                <w:rPr>
                  <w:rStyle w:val="Hyperlink"/>
                  <w:rFonts w:asciiTheme="minorHAnsi" w:hAnsiTheme="minorHAnsi" w:cstheme="minorHAnsi"/>
                </w:rPr>
                <w:delText>8</w:delText>
              </w:r>
              <w:r w:rsidR="00BB59F2" w:rsidDel="00BB59F2">
                <w:rPr>
                  <w:rStyle w:val="Hyperlink"/>
                  <w:rFonts w:asciiTheme="minorHAnsi" w:hAnsiTheme="minorHAnsi" w:cstheme="minorHAnsi"/>
                </w:rPr>
                <w:fldChar w:fldCharType="end"/>
              </w:r>
              <w:r w:rsidR="003A39DC" w:rsidRPr="006B1296" w:rsidDel="00BB59F2">
                <w:rPr>
                  <w:rFonts w:asciiTheme="minorHAnsi" w:hAnsiTheme="minorHAnsi" w:cstheme="minorHAnsi"/>
                  <w:szCs w:val="24"/>
                </w:rPr>
                <w:delText xml:space="preserve"> - </w:delText>
              </w:r>
              <w:r w:rsidR="003A39DC" w:rsidRPr="006B1296" w:rsidDel="00BB59F2">
                <w:rPr>
                  <w:rFonts w:asciiTheme="minorHAnsi" w:hAnsiTheme="minorHAnsi" w:cstheme="minorHAnsi"/>
                  <w:szCs w:val="24"/>
                  <w:u w:val="single"/>
                </w:rPr>
                <w:delText>Department of Administration, Procurement Division</w:delText>
              </w:r>
              <w:r w:rsidRPr="006B1296" w:rsidDel="00BB59F2">
                <w:rPr>
                  <w:rFonts w:asciiTheme="minorHAnsi" w:hAnsiTheme="minorHAnsi" w:cstheme="minorHAnsi"/>
                  <w:szCs w:val="24"/>
                </w:rPr>
                <w:delText>)</w:delText>
              </w:r>
              <w:r w:rsidR="00981F47" w:rsidRPr="006B1296" w:rsidDel="00BB59F2">
                <w:rPr>
                  <w:rFonts w:asciiTheme="minorHAnsi" w:hAnsiTheme="minorHAnsi" w:cstheme="minorHAnsi"/>
                  <w:szCs w:val="24"/>
                </w:rPr>
                <w:delText>.</w:delText>
              </w:r>
            </w:del>
          </w:p>
          <w:p w14:paraId="156F19C5" w14:textId="1642E4D5" w:rsidR="004D5C54" w:rsidRPr="006B1296" w:rsidDel="00BB59F2" w:rsidRDefault="004D5C54" w:rsidP="004D5C54">
            <w:pPr>
              <w:numPr>
                <w:ilvl w:val="0"/>
                <w:numId w:val="10"/>
              </w:numPr>
              <w:tabs>
                <w:tab w:val="num" w:pos="360"/>
              </w:tabs>
              <w:rPr>
                <w:del w:id="93" w:author="Deaton, Teresa" w:date="2023-03-14T13:21:00Z"/>
                <w:rFonts w:asciiTheme="minorHAnsi" w:hAnsiTheme="minorHAnsi" w:cstheme="minorHAnsi"/>
                <w:szCs w:val="24"/>
              </w:rPr>
            </w:pPr>
            <w:del w:id="94" w:author="Deaton, Teresa" w:date="2023-03-14T13:21:00Z">
              <w:r w:rsidRPr="006B1296" w:rsidDel="00BB59F2">
                <w:rPr>
                  <w:rFonts w:asciiTheme="minorHAnsi" w:hAnsiTheme="minorHAnsi" w:cstheme="minorHAnsi"/>
                  <w:szCs w:val="24"/>
                </w:rPr>
                <w:delText xml:space="preserve">A Prime Contractor who is an IVOSB can count their own workforce or companies to meet this </w:delText>
              </w:r>
              <w:r w:rsidR="00A13BA5" w:rsidRPr="006B1296" w:rsidDel="00BB59F2">
                <w:rPr>
                  <w:rFonts w:asciiTheme="minorHAnsi" w:hAnsiTheme="minorHAnsi" w:cstheme="minorHAnsi"/>
                  <w:szCs w:val="24"/>
                </w:rPr>
                <w:delText>requirement</w:delText>
              </w:r>
              <w:r w:rsidR="00E46A36" w:rsidRPr="006B1296" w:rsidDel="00BB59F2">
                <w:rPr>
                  <w:rFonts w:asciiTheme="minorHAnsi" w:hAnsiTheme="minorHAnsi" w:cstheme="minorHAnsi"/>
                  <w:szCs w:val="24"/>
                </w:rPr>
                <w:delText>. See</w:delText>
              </w:r>
              <w:r w:rsidR="00BC7CF3" w:rsidRPr="006B1296" w:rsidDel="00BB59F2">
                <w:rPr>
                  <w:rFonts w:asciiTheme="minorHAnsi" w:hAnsiTheme="minorHAnsi" w:cstheme="minorHAnsi"/>
                  <w:szCs w:val="24"/>
                </w:rPr>
                <w:delText xml:space="preserve"> IAC 25-9-4-1 (c)</w:delText>
              </w:r>
              <w:r w:rsidRPr="006B1296" w:rsidDel="00BB59F2">
                <w:rPr>
                  <w:rFonts w:asciiTheme="minorHAnsi" w:hAnsiTheme="minorHAnsi" w:cstheme="minorHAnsi"/>
                  <w:szCs w:val="24"/>
                </w:rPr>
                <w:delText>.</w:delText>
              </w:r>
            </w:del>
          </w:p>
          <w:p w14:paraId="05829867" w14:textId="2C16C318" w:rsidR="002C410A" w:rsidRPr="006B1296" w:rsidDel="00BB59F2" w:rsidRDefault="002C410A" w:rsidP="006733D7">
            <w:pPr>
              <w:numPr>
                <w:ilvl w:val="0"/>
                <w:numId w:val="10"/>
              </w:numPr>
              <w:tabs>
                <w:tab w:val="num" w:pos="360"/>
              </w:tabs>
              <w:rPr>
                <w:del w:id="95" w:author="Deaton, Teresa" w:date="2023-03-14T13:21:00Z"/>
                <w:rFonts w:asciiTheme="minorHAnsi" w:hAnsiTheme="minorHAnsi" w:cstheme="minorHAnsi"/>
                <w:b/>
                <w:szCs w:val="24"/>
              </w:rPr>
            </w:pPr>
            <w:del w:id="96" w:author="Deaton, Teresa" w:date="2023-03-14T13:21:00Z">
              <w:r w:rsidRPr="006B1296" w:rsidDel="00BB59F2">
                <w:rPr>
                  <w:rFonts w:asciiTheme="minorHAnsi" w:hAnsiTheme="minorHAnsi" w:cstheme="minorHAnsi"/>
                  <w:b/>
                  <w:szCs w:val="24"/>
                </w:rPr>
                <w:delText xml:space="preserve">Must serve a </w:delText>
              </w:r>
              <w:r w:rsidR="003F7B7A" w:rsidRPr="006B1296" w:rsidDel="00BB59F2">
                <w:rPr>
                  <w:rFonts w:asciiTheme="minorHAnsi" w:hAnsiTheme="minorHAnsi" w:cstheme="minorHAnsi"/>
                  <w:b/>
                  <w:szCs w:val="24"/>
                </w:rPr>
                <w:delText>Valuable Scope Contribution</w:delText>
              </w:r>
              <w:r w:rsidRPr="006B1296" w:rsidDel="00BB59F2">
                <w:rPr>
                  <w:rFonts w:asciiTheme="minorHAnsi" w:hAnsiTheme="minorHAnsi" w:cstheme="minorHAnsi"/>
                  <w:b/>
                  <w:szCs w:val="24"/>
                </w:rPr>
                <w:delText xml:space="preserve"> (</w:delText>
              </w:r>
              <w:r w:rsidR="003F7B7A" w:rsidRPr="006B1296" w:rsidDel="00BB59F2">
                <w:rPr>
                  <w:rFonts w:asciiTheme="minorHAnsi" w:hAnsiTheme="minorHAnsi" w:cstheme="minorHAnsi"/>
                  <w:b/>
                  <w:szCs w:val="24"/>
                </w:rPr>
                <w:delText>VSC</w:delText>
              </w:r>
              <w:r w:rsidRPr="006B1296" w:rsidDel="00BB59F2">
                <w:rPr>
                  <w:rFonts w:asciiTheme="minorHAnsi" w:hAnsiTheme="minorHAnsi" w:cstheme="minorHAnsi"/>
                  <w:b/>
                  <w:szCs w:val="24"/>
                </w:rPr>
                <w:delText>).  The firm must serve a value-added purpose on the engagement, as confirmed by the State.</w:delText>
              </w:r>
            </w:del>
          </w:p>
          <w:p w14:paraId="075BE5BD" w14:textId="77EF9448" w:rsidR="00BD6C87" w:rsidRPr="006B1296" w:rsidDel="00BB59F2" w:rsidRDefault="00BD6C87" w:rsidP="00BD6C87">
            <w:pPr>
              <w:numPr>
                <w:ilvl w:val="0"/>
                <w:numId w:val="10"/>
              </w:numPr>
              <w:tabs>
                <w:tab w:val="num" w:pos="360"/>
              </w:tabs>
              <w:rPr>
                <w:del w:id="97" w:author="Deaton, Teresa" w:date="2023-03-14T13:21:00Z"/>
                <w:rFonts w:asciiTheme="minorHAnsi" w:hAnsiTheme="minorHAnsi" w:cstheme="minorHAnsi"/>
                <w:szCs w:val="24"/>
              </w:rPr>
            </w:pPr>
            <w:del w:id="98" w:author="Deaton, Teresa" w:date="2023-03-14T13:21:00Z">
              <w:r w:rsidRPr="006B1296" w:rsidDel="00BB59F2">
                <w:rPr>
                  <w:rFonts w:asciiTheme="minorHAnsi" w:hAnsiTheme="minorHAnsi" w:cstheme="minorHAnsi"/>
                  <w:szCs w:val="24"/>
                </w:rPr>
                <w:delText xml:space="preserve">Must provide goods or services only in the industry area for which it is certified as listed in the </w:delText>
              </w:r>
              <w:r w:rsidR="006D3470" w:rsidRPr="006D3470" w:rsidDel="00BB59F2">
                <w:rPr>
                  <w:rFonts w:asciiTheme="minorHAnsi" w:eastAsiaTheme="majorEastAsia" w:hAnsiTheme="minorHAnsi" w:cstheme="minorHAnsi"/>
                  <w:szCs w:val="24"/>
                </w:rPr>
                <w:delText>VETBIZ</w:delText>
              </w:r>
              <w:r w:rsidRPr="006B1296" w:rsidDel="00BB59F2">
                <w:rPr>
                  <w:rFonts w:asciiTheme="minorHAnsi" w:hAnsiTheme="minorHAnsi" w:cstheme="minorHAnsi"/>
                  <w:szCs w:val="24"/>
                </w:rPr>
                <w:delText xml:space="preserve"> federal registry,</w:delText>
              </w:r>
              <w:r w:rsidR="006D3470" w:rsidDel="00BB59F2">
                <w:rPr>
                  <w:rFonts w:asciiTheme="minorHAnsi" w:hAnsiTheme="minorHAnsi" w:cstheme="minorHAnsi"/>
                  <w:szCs w:val="24"/>
                </w:rPr>
                <w:delText xml:space="preserve"> </w:delText>
              </w:r>
              <w:r w:rsidR="006D3470" w:rsidDel="00BB59F2">
                <w:rPr>
                  <w:rFonts w:asciiTheme="minorHAnsi" w:hAnsiTheme="minorHAnsi" w:cstheme="minorHAnsi"/>
                  <w:sz w:val="22"/>
                  <w:szCs w:val="22"/>
                </w:rPr>
                <w:delText xml:space="preserve">at </w:delText>
              </w:r>
              <w:r w:rsidR="00BB59F2" w:rsidDel="00BB59F2">
                <w:fldChar w:fldCharType="begin"/>
              </w:r>
              <w:r w:rsidR="00BB59F2" w:rsidDel="00BB59F2">
                <w:delInstrText>HYPERLINK "https://www.vetbiz/va/gov/vip/"</w:delInstrText>
              </w:r>
              <w:r w:rsidR="00BB59F2" w:rsidDel="00BB59F2">
                <w:fldChar w:fldCharType="separate"/>
              </w:r>
              <w:r w:rsidR="006D3470" w:rsidRPr="00EC5D47" w:rsidDel="00BB59F2">
                <w:rPr>
                  <w:rStyle w:val="Hyperlink"/>
                  <w:rFonts w:asciiTheme="minorHAnsi" w:hAnsiTheme="minorHAnsi" w:cstheme="minorHAnsi"/>
                  <w:sz w:val="22"/>
                  <w:szCs w:val="22"/>
                </w:rPr>
                <w:delText>https://www.vetbiz/va/gov/vip/</w:delText>
              </w:r>
              <w:r w:rsidR="00BB59F2" w:rsidDel="00BB59F2">
                <w:rPr>
                  <w:rStyle w:val="Hyperlink"/>
                  <w:rFonts w:asciiTheme="minorHAnsi" w:hAnsiTheme="minorHAnsi" w:cstheme="minorHAnsi"/>
                  <w:sz w:val="22"/>
                  <w:szCs w:val="22"/>
                </w:rPr>
                <w:fldChar w:fldCharType="end"/>
              </w:r>
              <w:r w:rsidRPr="006B1296" w:rsidDel="00BB59F2">
                <w:rPr>
                  <w:rFonts w:asciiTheme="minorHAnsi" w:hAnsiTheme="minorHAnsi" w:cstheme="minorHAnsi"/>
                  <w:szCs w:val="24"/>
                </w:rPr>
                <w:delText xml:space="preserve"> under INDIANA or at </w:delText>
              </w:r>
              <w:r w:rsidR="006D3470" w:rsidRPr="00B05113" w:rsidDel="00BB59F2">
                <w:rPr>
                  <w:rFonts w:asciiTheme="minorHAnsi" w:eastAsiaTheme="majorEastAsia" w:hAnsiTheme="minorHAnsi" w:cstheme="minorHAnsi"/>
                </w:rPr>
                <w:delText>State of Indiana Certified M/W/IVOSB list</w:delText>
              </w:r>
              <w:r w:rsidR="006D3470" w:rsidDel="00BB59F2">
                <w:rPr>
                  <w:rFonts w:asciiTheme="minorHAnsi" w:hAnsiTheme="minorHAnsi" w:cstheme="minorHAnsi"/>
                </w:rPr>
                <w:delText xml:space="preserve"> at </w:delText>
              </w:r>
              <w:r w:rsidR="00BB59F2" w:rsidDel="00BB59F2">
                <w:fldChar w:fldCharType="begin"/>
              </w:r>
              <w:r w:rsidR="00BB59F2" w:rsidDel="00BB59F2">
                <w:delInstrText>HYPERLINK "https://www.in.gov/idoa/mwbe"</w:delInstrText>
              </w:r>
              <w:r w:rsidR="00BB59F2" w:rsidDel="00BB59F2">
                <w:fldChar w:fldCharType="separate"/>
              </w:r>
              <w:r w:rsidR="006D3470" w:rsidRPr="00EC5D47" w:rsidDel="00BB59F2">
                <w:rPr>
                  <w:rStyle w:val="Hyperlink"/>
                  <w:rFonts w:asciiTheme="minorHAnsi" w:hAnsiTheme="minorHAnsi" w:cstheme="minorHAnsi"/>
                </w:rPr>
                <w:delText>https://www.in.gov/idoa/mwbe</w:delText>
              </w:r>
              <w:r w:rsidR="00BB59F2" w:rsidDel="00BB59F2">
                <w:rPr>
                  <w:rStyle w:val="Hyperlink"/>
                  <w:rFonts w:asciiTheme="minorHAnsi" w:hAnsiTheme="minorHAnsi" w:cstheme="minorHAnsi"/>
                </w:rPr>
                <w:fldChar w:fldCharType="end"/>
              </w:r>
              <w:r w:rsidR="006D3470" w:rsidDel="00BB59F2">
                <w:rPr>
                  <w:rFonts w:asciiTheme="minorHAnsi" w:hAnsiTheme="minorHAnsi" w:cstheme="minorHAnsi"/>
                </w:rPr>
                <w:delText>.</w:delText>
              </w:r>
              <w:r w:rsidRPr="006B1296" w:rsidDel="00BB59F2">
                <w:rPr>
                  <w:rFonts w:asciiTheme="minorHAnsi" w:hAnsiTheme="minorHAnsi" w:cstheme="minorHAnsi"/>
                  <w:color w:val="0000FF"/>
                  <w:szCs w:val="24"/>
                  <w:u w:val="single"/>
                </w:rPr>
                <w:delText xml:space="preserve">  </w:delText>
              </w:r>
            </w:del>
          </w:p>
          <w:p w14:paraId="46FB5773" w14:textId="44874740" w:rsidR="002C410A" w:rsidRPr="006B1296" w:rsidDel="00BB59F2" w:rsidRDefault="002C410A" w:rsidP="006733D7">
            <w:pPr>
              <w:numPr>
                <w:ilvl w:val="0"/>
                <w:numId w:val="10"/>
              </w:numPr>
              <w:tabs>
                <w:tab w:val="num" w:pos="360"/>
              </w:tabs>
              <w:rPr>
                <w:del w:id="99" w:author="Deaton, Teresa" w:date="2023-03-14T13:21:00Z"/>
                <w:rFonts w:asciiTheme="minorHAnsi" w:hAnsiTheme="minorHAnsi" w:cstheme="minorHAnsi"/>
                <w:szCs w:val="24"/>
              </w:rPr>
            </w:pPr>
            <w:del w:id="100" w:author="Deaton, Teresa" w:date="2023-03-14T13:21:00Z">
              <w:r w:rsidRPr="006B1296" w:rsidDel="00BB59F2">
                <w:rPr>
                  <w:rFonts w:asciiTheme="minorHAnsi" w:hAnsiTheme="minorHAnsi" w:cstheme="minorHAnsi"/>
                  <w:szCs w:val="24"/>
                </w:rPr>
                <w:delText>Must be used to provide the goods or services specific to the contrac</w:delText>
              </w:r>
              <w:r w:rsidR="00480927" w:rsidRPr="006B1296" w:rsidDel="00BB59F2">
                <w:rPr>
                  <w:rFonts w:asciiTheme="minorHAnsi" w:hAnsiTheme="minorHAnsi" w:cstheme="minorHAnsi"/>
                  <w:szCs w:val="24"/>
                </w:rPr>
                <w:delText>t.</w:delText>
              </w:r>
            </w:del>
          </w:p>
        </w:tc>
      </w:tr>
    </w:tbl>
    <w:p w14:paraId="209165C3" w14:textId="6CDB98D2" w:rsidR="002C410A" w:rsidRPr="006B1296" w:rsidDel="00BB59F2" w:rsidRDefault="002C410A" w:rsidP="006733D7">
      <w:pPr>
        <w:rPr>
          <w:del w:id="101" w:author="Deaton, Teresa" w:date="2023-03-14T13:21:00Z"/>
          <w:rFonts w:asciiTheme="minorHAnsi" w:hAnsiTheme="minorHAnsi" w:cstheme="minorHAnsi"/>
          <w:szCs w:val="24"/>
        </w:rPr>
      </w:pPr>
    </w:p>
    <w:p w14:paraId="79575AA2" w14:textId="51D41E8D" w:rsidR="00231532" w:rsidDel="00BB59F2" w:rsidRDefault="00B136D9" w:rsidP="006733D7">
      <w:pPr>
        <w:widowControl/>
        <w:jc w:val="center"/>
        <w:rPr>
          <w:del w:id="102" w:author="Deaton, Teresa" w:date="2023-03-14T13:21:00Z"/>
          <w:rFonts w:asciiTheme="minorHAnsi" w:hAnsiTheme="minorHAnsi" w:cstheme="minorHAnsi"/>
          <w:b/>
          <w:caps/>
          <w:szCs w:val="24"/>
        </w:rPr>
      </w:pPr>
      <w:del w:id="103" w:author="Deaton, Teresa" w:date="2023-03-14T13:21:00Z">
        <w:r w:rsidRPr="006B1296" w:rsidDel="00BB59F2">
          <w:rPr>
            <w:rFonts w:asciiTheme="minorHAnsi" w:hAnsiTheme="minorHAnsi" w:cstheme="minorHAnsi"/>
            <w:b/>
            <w:caps/>
            <w:szCs w:val="24"/>
          </w:rPr>
          <w:delText xml:space="preserve">Indiana Veteran </w:delText>
        </w:r>
        <w:r w:rsidR="00934939" w:rsidRPr="006B1296" w:rsidDel="00BB59F2">
          <w:rPr>
            <w:rFonts w:asciiTheme="minorHAnsi" w:hAnsiTheme="minorHAnsi" w:cstheme="minorHAnsi"/>
            <w:b/>
            <w:caps/>
            <w:szCs w:val="24"/>
          </w:rPr>
          <w:delText xml:space="preserve">OWNED SMALL </w:delText>
        </w:r>
        <w:r w:rsidRPr="006B1296" w:rsidDel="00BB59F2">
          <w:rPr>
            <w:rFonts w:asciiTheme="minorHAnsi" w:hAnsiTheme="minorHAnsi" w:cstheme="minorHAnsi"/>
            <w:b/>
            <w:caps/>
            <w:szCs w:val="24"/>
          </w:rPr>
          <w:delText>Business</w:delText>
        </w:r>
      </w:del>
    </w:p>
    <w:p w14:paraId="04F9A70F" w14:textId="3CA01CE4" w:rsidR="00B136D9" w:rsidRPr="006B1296" w:rsidDel="00BB59F2" w:rsidRDefault="00B136D9" w:rsidP="006733D7">
      <w:pPr>
        <w:widowControl/>
        <w:jc w:val="center"/>
        <w:rPr>
          <w:del w:id="104" w:author="Deaton, Teresa" w:date="2023-03-14T13:21:00Z"/>
          <w:rFonts w:asciiTheme="minorHAnsi" w:hAnsiTheme="minorHAnsi" w:cstheme="minorHAnsi"/>
          <w:b/>
          <w:caps/>
          <w:szCs w:val="24"/>
        </w:rPr>
      </w:pPr>
      <w:del w:id="105" w:author="Deaton, Teresa" w:date="2023-03-14T13:21:00Z">
        <w:r w:rsidRPr="006B1296" w:rsidDel="00BB59F2">
          <w:rPr>
            <w:rFonts w:asciiTheme="minorHAnsi" w:hAnsiTheme="minorHAnsi" w:cstheme="minorHAnsi"/>
            <w:b/>
            <w:caps/>
            <w:szCs w:val="24"/>
          </w:rPr>
          <w:delText xml:space="preserve"> Subcontractor Letter of Commitment</w:delText>
        </w:r>
      </w:del>
    </w:p>
    <w:p w14:paraId="788AAD48" w14:textId="65812F8B" w:rsidR="00B136D9" w:rsidRPr="006B1296" w:rsidDel="00BB59F2" w:rsidRDefault="00B136D9" w:rsidP="006733D7">
      <w:pPr>
        <w:widowControl/>
        <w:jc w:val="center"/>
        <w:rPr>
          <w:del w:id="106" w:author="Deaton, Teresa" w:date="2023-03-14T13:21:00Z"/>
          <w:rFonts w:asciiTheme="minorHAnsi" w:hAnsiTheme="minorHAnsi" w:cstheme="minorHAnsi"/>
          <w:caps/>
          <w:szCs w:val="24"/>
        </w:rPr>
      </w:pPr>
    </w:p>
    <w:p w14:paraId="0F8BB496" w14:textId="63627581" w:rsidR="00C66E53" w:rsidRPr="006B1296" w:rsidDel="00BB59F2" w:rsidRDefault="00734F1D" w:rsidP="00C66E53">
      <w:pPr>
        <w:widowControl/>
        <w:rPr>
          <w:del w:id="107" w:author="Deaton, Teresa" w:date="2023-03-14T13:21:00Z"/>
          <w:rFonts w:asciiTheme="minorHAnsi" w:hAnsiTheme="minorHAnsi" w:cstheme="minorHAnsi"/>
          <w:szCs w:val="24"/>
        </w:rPr>
      </w:pPr>
      <w:del w:id="108" w:author="Deaton, Teresa" w:date="2023-03-14T13:21:00Z">
        <w:r w:rsidRPr="006B1296" w:rsidDel="00BB59F2">
          <w:rPr>
            <w:rFonts w:asciiTheme="minorHAnsi" w:hAnsiTheme="minorHAnsi" w:cstheme="minorHAnsi"/>
            <w:szCs w:val="24"/>
          </w:rPr>
          <w:delText>A signed letter(s), on company letterhead, from the IV</w:delText>
        </w:r>
        <w:r w:rsidR="00934939" w:rsidRPr="006B1296" w:rsidDel="00BB59F2">
          <w:rPr>
            <w:rFonts w:asciiTheme="minorHAnsi" w:hAnsiTheme="minorHAnsi" w:cstheme="minorHAnsi"/>
            <w:szCs w:val="24"/>
          </w:rPr>
          <w:delText>OS</w:delText>
        </w:r>
        <w:r w:rsidRPr="006B1296" w:rsidDel="00BB59F2">
          <w:rPr>
            <w:rFonts w:asciiTheme="minorHAnsi" w:hAnsiTheme="minorHAnsi" w:cstheme="minorHAnsi"/>
            <w:szCs w:val="24"/>
          </w:rPr>
          <w:delText>B must accompany the IV</w:delText>
        </w:r>
        <w:r w:rsidR="00934939" w:rsidRPr="006B1296" w:rsidDel="00BB59F2">
          <w:rPr>
            <w:rFonts w:asciiTheme="minorHAnsi" w:hAnsiTheme="minorHAnsi" w:cstheme="minorHAnsi"/>
            <w:szCs w:val="24"/>
          </w:rPr>
          <w:delText>OS</w:delText>
        </w:r>
        <w:r w:rsidRPr="006B1296" w:rsidDel="00BB59F2">
          <w:rPr>
            <w:rFonts w:asciiTheme="minorHAnsi" w:hAnsiTheme="minorHAnsi" w:cstheme="minorHAnsi"/>
            <w:szCs w:val="24"/>
          </w:rPr>
          <w:delText xml:space="preserve">B Subcontractor Commitment Form. Each letter shall state and will serve as acknowledgement from the </w:delText>
        </w:r>
        <w:r w:rsidR="00934939" w:rsidRPr="006B1296" w:rsidDel="00BB59F2">
          <w:rPr>
            <w:rFonts w:asciiTheme="minorHAnsi" w:hAnsiTheme="minorHAnsi" w:cstheme="minorHAnsi"/>
            <w:szCs w:val="24"/>
          </w:rPr>
          <w:delText>IVOSB</w:delText>
        </w:r>
        <w:r w:rsidRPr="006B1296" w:rsidDel="00BB59F2">
          <w:rPr>
            <w:rFonts w:asciiTheme="minorHAnsi" w:hAnsiTheme="minorHAnsi" w:cstheme="minorHAnsi"/>
            <w:szCs w:val="24"/>
          </w:rPr>
          <w:delText xml:space="preserve"> of its subcontract amount, a description of products and/or services to be provided on this project, and approximate date the </w:delText>
        </w:r>
        <w:r w:rsidR="0012399B" w:rsidDel="00BB59F2">
          <w:rPr>
            <w:rFonts w:asciiTheme="minorHAnsi" w:hAnsiTheme="minorHAnsi" w:cstheme="minorHAnsi"/>
            <w:szCs w:val="24"/>
          </w:rPr>
          <w:delText>S</w:delText>
        </w:r>
        <w:r w:rsidRPr="006B1296" w:rsidDel="00BB59F2">
          <w:rPr>
            <w:rFonts w:asciiTheme="minorHAnsi" w:hAnsiTheme="minorHAnsi" w:cstheme="minorHAnsi"/>
            <w:szCs w:val="24"/>
          </w:rPr>
          <w:delText>ubcontractor will perform work on this contract</w:delText>
        </w:r>
        <w:bookmarkStart w:id="109" w:name="_Hlk75794411"/>
        <w:r w:rsidRPr="006B1296" w:rsidDel="00BB59F2">
          <w:rPr>
            <w:rFonts w:asciiTheme="minorHAnsi" w:hAnsiTheme="minorHAnsi" w:cstheme="minorHAnsi"/>
            <w:szCs w:val="24"/>
          </w:rPr>
          <w:delText xml:space="preserve">.  </w:delText>
        </w:r>
        <w:bookmarkStart w:id="110" w:name="_Hlk79231742"/>
        <w:bookmarkStart w:id="111" w:name="_Hlk78804881"/>
        <w:bookmarkStart w:id="112" w:name="_Hlk78939933"/>
        <w:r w:rsidR="00B62221" w:rsidRPr="006B1296" w:rsidDel="00BB59F2">
          <w:rPr>
            <w:rFonts w:asciiTheme="minorHAnsi" w:hAnsiTheme="minorHAnsi" w:cstheme="minorHAnsi"/>
            <w:szCs w:val="24"/>
          </w:rPr>
          <w:delText>For scor</w:delText>
        </w:r>
        <w:r w:rsidR="00A13BA5" w:rsidRPr="006B1296" w:rsidDel="00BB59F2">
          <w:rPr>
            <w:rFonts w:asciiTheme="minorHAnsi" w:hAnsiTheme="minorHAnsi" w:cstheme="minorHAnsi"/>
            <w:szCs w:val="24"/>
          </w:rPr>
          <w:delText>i</w:delText>
        </w:r>
        <w:r w:rsidR="00B62221" w:rsidRPr="006B1296" w:rsidDel="00BB59F2">
          <w:rPr>
            <w:rFonts w:asciiTheme="minorHAnsi" w:hAnsiTheme="minorHAnsi" w:cstheme="minorHAnsi"/>
            <w:szCs w:val="24"/>
          </w:rPr>
          <w:delText>ng</w:delText>
        </w:r>
        <w:r w:rsidR="00A13BA5" w:rsidRPr="006B1296" w:rsidDel="00BB59F2">
          <w:rPr>
            <w:rFonts w:asciiTheme="minorHAnsi" w:hAnsiTheme="minorHAnsi" w:cstheme="minorHAnsi"/>
            <w:szCs w:val="24"/>
          </w:rPr>
          <w:delText xml:space="preserve"> p</w:delText>
        </w:r>
        <w:r w:rsidR="00B62221" w:rsidRPr="006B1296" w:rsidDel="00BB59F2">
          <w:rPr>
            <w:rFonts w:asciiTheme="minorHAnsi" w:hAnsiTheme="minorHAnsi" w:cstheme="minorHAnsi"/>
            <w:szCs w:val="24"/>
          </w:rPr>
          <w:delText xml:space="preserve">urposes </w:delText>
        </w:r>
        <w:r w:rsidR="00C8198D" w:rsidRPr="006B1296" w:rsidDel="00BB59F2">
          <w:rPr>
            <w:rFonts w:asciiTheme="minorHAnsi" w:hAnsiTheme="minorHAnsi" w:cstheme="minorHAnsi"/>
            <w:szCs w:val="24"/>
          </w:rPr>
          <w:delText>only,</w:delText>
        </w:r>
        <w:r w:rsidR="00B62221" w:rsidRPr="006B1296" w:rsidDel="00BB59F2">
          <w:rPr>
            <w:rFonts w:asciiTheme="minorHAnsi" w:hAnsiTheme="minorHAnsi" w:cstheme="minorHAnsi"/>
            <w:szCs w:val="24"/>
          </w:rPr>
          <w:delText xml:space="preserve"> the IVOSB</w:delText>
        </w:r>
        <w:r w:rsidR="00C66E53" w:rsidRPr="006B1296" w:rsidDel="00BB59F2">
          <w:rPr>
            <w:rFonts w:asciiTheme="minorHAnsi" w:hAnsiTheme="minorHAnsi" w:cstheme="minorHAnsi"/>
            <w:szCs w:val="24"/>
          </w:rPr>
          <w:delText xml:space="preserve"> </w:delText>
        </w:r>
        <w:r w:rsidR="0012399B" w:rsidDel="00BB59F2">
          <w:rPr>
            <w:rFonts w:asciiTheme="minorHAnsi" w:hAnsiTheme="minorHAnsi" w:cstheme="minorHAnsi"/>
            <w:szCs w:val="24"/>
          </w:rPr>
          <w:delText>S</w:delText>
        </w:r>
        <w:r w:rsidR="00C66E53" w:rsidRPr="006B1296" w:rsidDel="00BB59F2">
          <w:rPr>
            <w:rFonts w:asciiTheme="minorHAnsi" w:hAnsiTheme="minorHAnsi" w:cstheme="minorHAnsi"/>
            <w:szCs w:val="24"/>
          </w:rPr>
          <w:delText xml:space="preserve">ubcontractor amount and </w:delText>
        </w:r>
        <w:r w:rsidR="0012399B" w:rsidDel="00BB59F2">
          <w:rPr>
            <w:rFonts w:asciiTheme="minorHAnsi" w:hAnsiTheme="minorHAnsi" w:cstheme="minorHAnsi"/>
            <w:szCs w:val="24"/>
          </w:rPr>
          <w:delText>S</w:delText>
        </w:r>
        <w:r w:rsidR="00C66E53" w:rsidRPr="006B1296" w:rsidDel="00BB59F2">
          <w:rPr>
            <w:rFonts w:asciiTheme="minorHAnsi" w:hAnsiTheme="minorHAnsi" w:cstheme="minorHAnsi"/>
            <w:szCs w:val="24"/>
          </w:rPr>
          <w:delText>ubcontractor percentage is</w:delText>
        </w:r>
        <w:r w:rsidR="00C66E53" w:rsidRPr="006B1296" w:rsidDel="00BB59F2">
          <w:rPr>
            <w:rFonts w:asciiTheme="minorHAnsi" w:hAnsiTheme="minorHAnsi" w:cstheme="minorHAnsi"/>
            <w:b/>
            <w:bCs/>
            <w:szCs w:val="24"/>
          </w:rPr>
          <w:delText xml:space="preserve"> </w:delText>
        </w:r>
        <w:r w:rsidR="00C66E53" w:rsidRPr="006B1296" w:rsidDel="00BB59F2">
          <w:rPr>
            <w:rFonts w:asciiTheme="minorHAnsi" w:hAnsiTheme="minorHAnsi" w:cstheme="minorHAnsi"/>
            <w:szCs w:val="24"/>
          </w:rPr>
          <w:delText>based on the initial term of the contract</w:delText>
        </w:r>
        <w:r w:rsidR="00B62221" w:rsidRPr="006B1296" w:rsidDel="00BB59F2">
          <w:rPr>
            <w:rFonts w:asciiTheme="minorHAnsi" w:hAnsiTheme="minorHAnsi" w:cstheme="minorHAnsi"/>
            <w:szCs w:val="24"/>
          </w:rPr>
          <w:delText>.</w:delText>
        </w:r>
        <w:r w:rsidR="00A13BA5" w:rsidRPr="006B1296" w:rsidDel="00BB59F2">
          <w:rPr>
            <w:rFonts w:asciiTheme="minorHAnsi" w:hAnsiTheme="minorHAnsi" w:cstheme="minorHAnsi"/>
            <w:szCs w:val="24"/>
          </w:rPr>
          <w:delText xml:space="preserve"> </w:delText>
        </w:r>
        <w:r w:rsidR="00FD40EE" w:rsidRPr="006B1296" w:rsidDel="00BB59F2">
          <w:rPr>
            <w:rFonts w:asciiTheme="minorHAnsi" w:hAnsiTheme="minorHAnsi" w:cstheme="minorHAnsi"/>
            <w:szCs w:val="24"/>
          </w:rPr>
          <w:delText>However, t</w:delText>
        </w:r>
        <w:r w:rsidR="00C66E53" w:rsidRPr="006B1296" w:rsidDel="00BB59F2">
          <w:rPr>
            <w:rFonts w:asciiTheme="minorHAnsi" w:hAnsiTheme="minorHAnsi" w:cstheme="minorHAnsi"/>
            <w:szCs w:val="24"/>
          </w:rPr>
          <w:delText xml:space="preserve">he </w:delText>
        </w:r>
        <w:r w:rsidR="0012399B" w:rsidDel="00BB59F2">
          <w:rPr>
            <w:rFonts w:asciiTheme="minorHAnsi" w:hAnsiTheme="minorHAnsi" w:cstheme="minorHAnsi"/>
            <w:szCs w:val="24"/>
          </w:rPr>
          <w:delText>S</w:delText>
        </w:r>
        <w:r w:rsidR="00C66E53" w:rsidRPr="006B1296" w:rsidDel="00BB59F2">
          <w:rPr>
            <w:rFonts w:asciiTheme="minorHAnsi" w:hAnsiTheme="minorHAnsi" w:cstheme="minorHAnsi"/>
            <w:szCs w:val="24"/>
          </w:rPr>
          <w:delText>ubcontractor commitment shall apply to the life of the contract including any time after the initial term.</w:delText>
        </w:r>
        <w:bookmarkEnd w:id="110"/>
        <w:r w:rsidR="00C66E53" w:rsidRPr="006B1296" w:rsidDel="00BB59F2">
          <w:rPr>
            <w:rFonts w:asciiTheme="minorHAnsi" w:hAnsiTheme="minorHAnsi" w:cstheme="minorHAnsi"/>
            <w:szCs w:val="24"/>
          </w:rPr>
          <w:delText xml:space="preserve"> </w:delText>
        </w:r>
        <w:bookmarkEnd w:id="111"/>
      </w:del>
    </w:p>
    <w:bookmarkEnd w:id="112"/>
    <w:p w14:paraId="0DABB6AD" w14:textId="5342C43B" w:rsidR="00C66E53" w:rsidRPr="006B1296" w:rsidDel="00BB59F2" w:rsidRDefault="00C66E53" w:rsidP="006733D7">
      <w:pPr>
        <w:widowControl/>
        <w:rPr>
          <w:del w:id="113" w:author="Deaton, Teresa" w:date="2023-03-14T13:21:00Z"/>
          <w:rFonts w:asciiTheme="minorHAnsi" w:hAnsiTheme="minorHAnsi" w:cstheme="minorHAnsi"/>
          <w:szCs w:val="24"/>
        </w:rPr>
      </w:pPr>
    </w:p>
    <w:p w14:paraId="7B26A441" w14:textId="043D1963" w:rsidR="00734F1D" w:rsidRPr="006B1296" w:rsidDel="00BB59F2" w:rsidRDefault="00734F1D" w:rsidP="006733D7">
      <w:pPr>
        <w:widowControl/>
        <w:rPr>
          <w:del w:id="114" w:author="Deaton, Teresa" w:date="2023-03-14T13:21:00Z"/>
          <w:rFonts w:asciiTheme="minorHAnsi" w:hAnsiTheme="minorHAnsi" w:cstheme="minorHAnsi"/>
          <w:szCs w:val="24"/>
        </w:rPr>
      </w:pPr>
      <w:del w:id="115" w:author="Deaton, Teresa" w:date="2023-03-14T13:21:00Z">
        <w:r w:rsidRPr="006B1296" w:rsidDel="00BB59F2">
          <w:rPr>
            <w:rFonts w:asciiTheme="minorHAnsi" w:hAnsiTheme="minorHAnsi" w:cstheme="minorHAnsi"/>
            <w:szCs w:val="24"/>
          </w:rPr>
          <w:delText xml:space="preserve">The State </w:delText>
        </w:r>
        <w:bookmarkStart w:id="116" w:name="_Hlk79231771"/>
        <w:r w:rsidRPr="006B1296" w:rsidDel="00BB59F2">
          <w:rPr>
            <w:rFonts w:asciiTheme="minorHAnsi" w:hAnsiTheme="minorHAnsi" w:cstheme="minorHAnsi"/>
            <w:szCs w:val="24"/>
          </w:rPr>
          <w:delText xml:space="preserve">may deny </w:delText>
        </w:r>
        <w:bookmarkEnd w:id="116"/>
        <w:r w:rsidRPr="006B1296" w:rsidDel="00BB59F2">
          <w:rPr>
            <w:rFonts w:asciiTheme="minorHAnsi" w:hAnsiTheme="minorHAnsi" w:cstheme="minorHAnsi"/>
            <w:szCs w:val="24"/>
          </w:rPr>
          <w:delText>evaluation points if the letter(s) is</w:delText>
        </w:r>
        <w:r w:rsidR="00000DEC" w:rsidDel="00BB59F2">
          <w:rPr>
            <w:rFonts w:asciiTheme="minorHAnsi" w:hAnsiTheme="minorHAnsi" w:cstheme="minorHAnsi"/>
            <w:szCs w:val="24"/>
          </w:rPr>
          <w:delText>/are</w:delText>
        </w:r>
        <w:r w:rsidRPr="006B1296" w:rsidDel="00BB59F2">
          <w:rPr>
            <w:rFonts w:asciiTheme="minorHAnsi" w:hAnsiTheme="minorHAnsi" w:cstheme="minorHAnsi"/>
            <w:szCs w:val="24"/>
          </w:rPr>
          <w:delText xml:space="preserve"> not attached, not on company letterhead, not signed and/or does not reference and match the subcontract amount, subcontract amount as a percentage of the “</w:delText>
        </w:r>
        <w:r w:rsidRPr="006B1296" w:rsidDel="00BB59F2">
          <w:rPr>
            <w:rFonts w:asciiTheme="minorHAnsi" w:hAnsiTheme="minorHAnsi" w:cstheme="minorHAnsi"/>
            <w:b/>
            <w:szCs w:val="24"/>
          </w:rPr>
          <w:delText>TOTAL BID AMOUNT”</w:delText>
        </w:r>
        <w:r w:rsidRPr="006B1296" w:rsidDel="00BB59F2">
          <w:rPr>
            <w:rFonts w:asciiTheme="minorHAnsi" w:hAnsiTheme="minorHAnsi" w:cstheme="minorHAnsi"/>
            <w:szCs w:val="24"/>
          </w:rPr>
          <w:delText xml:space="preserve"> and the anticipated period that the Subcontractor will perform work for this solicitation.</w:delText>
        </w:r>
      </w:del>
    </w:p>
    <w:bookmarkEnd w:id="109"/>
    <w:p w14:paraId="1478509F" w14:textId="1F137DB5" w:rsidR="00B136D9" w:rsidRPr="006B1296" w:rsidDel="00BB59F2" w:rsidRDefault="00B136D9" w:rsidP="006733D7">
      <w:pPr>
        <w:widowControl/>
        <w:rPr>
          <w:del w:id="117" w:author="Deaton, Teresa" w:date="2023-03-14T13:21:00Z"/>
          <w:rFonts w:asciiTheme="minorHAnsi" w:hAnsiTheme="minorHAnsi" w:cstheme="minorHAnsi"/>
          <w:szCs w:val="24"/>
        </w:rPr>
      </w:pPr>
    </w:p>
    <w:p w14:paraId="185EE7EE" w14:textId="7B673106" w:rsidR="00D7089E" w:rsidRPr="006B1296" w:rsidDel="00BB59F2" w:rsidRDefault="00411D43" w:rsidP="00411D43">
      <w:pPr>
        <w:rPr>
          <w:del w:id="118" w:author="Deaton, Teresa" w:date="2023-03-14T13:21:00Z"/>
          <w:rFonts w:asciiTheme="minorHAnsi" w:hAnsiTheme="minorHAnsi" w:cstheme="minorHAnsi"/>
          <w:szCs w:val="24"/>
        </w:rPr>
      </w:pPr>
      <w:del w:id="119" w:author="Deaton, Teresa" w:date="2023-03-14T13:21:00Z">
        <w:r w:rsidRPr="006B1296" w:rsidDel="00BB59F2">
          <w:rPr>
            <w:rFonts w:asciiTheme="minorHAnsi" w:hAnsiTheme="minorHAnsi" w:cstheme="minorHAnsi"/>
            <w:szCs w:val="24"/>
          </w:rPr>
          <w:delText xml:space="preserve">By submission of the </w:delText>
        </w:r>
        <w:r w:rsidR="00841844" w:rsidDel="00BB59F2">
          <w:rPr>
            <w:rFonts w:asciiTheme="minorHAnsi" w:hAnsiTheme="minorHAnsi" w:cstheme="minorHAnsi"/>
            <w:szCs w:val="24"/>
          </w:rPr>
          <w:delText>p</w:delText>
        </w:r>
        <w:r w:rsidRPr="006B1296" w:rsidDel="00BB59F2">
          <w:rPr>
            <w:rFonts w:asciiTheme="minorHAnsi" w:hAnsiTheme="minorHAnsi" w:cstheme="minorHAnsi"/>
            <w:szCs w:val="24"/>
          </w:rPr>
          <w:delText xml:space="preserve">roposal, the Respondent acknowledges and agrees to be bound by </w:delText>
        </w:r>
        <w:bookmarkStart w:id="120" w:name="_Hlk79140583"/>
        <w:bookmarkStart w:id="121" w:name="_Hlk79140735"/>
        <w:r w:rsidRPr="006B1296" w:rsidDel="00BB59F2">
          <w:rPr>
            <w:rFonts w:asciiTheme="minorHAnsi" w:hAnsiTheme="minorHAnsi" w:cstheme="minorHAnsi"/>
            <w:szCs w:val="24"/>
          </w:rPr>
          <w:delText xml:space="preserve">the </w:delText>
        </w:r>
        <w:bookmarkStart w:id="122" w:name="_Hlk79231868"/>
        <w:r w:rsidRPr="006B1296" w:rsidDel="00BB59F2">
          <w:rPr>
            <w:rFonts w:asciiTheme="minorHAnsi" w:hAnsiTheme="minorHAnsi" w:cstheme="minorHAnsi"/>
            <w:szCs w:val="24"/>
          </w:rPr>
          <w:delText>rules and requirements</w:delText>
        </w:r>
        <w:bookmarkEnd w:id="120"/>
        <w:bookmarkEnd w:id="122"/>
        <w:r w:rsidRPr="006B1296" w:rsidDel="00BB59F2">
          <w:rPr>
            <w:rFonts w:asciiTheme="minorHAnsi" w:hAnsiTheme="minorHAnsi" w:cstheme="minorHAnsi"/>
            <w:szCs w:val="24"/>
          </w:rPr>
          <w:delText xml:space="preserve"> of </w:delText>
        </w:r>
        <w:bookmarkEnd w:id="121"/>
        <w:r w:rsidRPr="006B1296" w:rsidDel="00BB59F2">
          <w:rPr>
            <w:rFonts w:asciiTheme="minorHAnsi" w:hAnsiTheme="minorHAnsi" w:cstheme="minorHAnsi"/>
            <w:szCs w:val="24"/>
          </w:rPr>
          <w:delText xml:space="preserve">the State’s IVOSB Program. Questions </w:delText>
        </w:r>
        <w:r w:rsidR="00D7089E" w:rsidDel="00BB59F2">
          <w:rPr>
            <w:rFonts w:asciiTheme="minorHAnsi" w:hAnsiTheme="minorHAnsi" w:cstheme="minorHAnsi"/>
            <w:szCs w:val="24"/>
          </w:rPr>
          <w:delText xml:space="preserve">about those rules and requirements </w:delText>
        </w:r>
        <w:r w:rsidRPr="006B1296" w:rsidDel="00BB59F2">
          <w:rPr>
            <w:rFonts w:asciiTheme="minorHAnsi" w:hAnsiTheme="minorHAnsi" w:cstheme="minorHAnsi"/>
            <w:szCs w:val="24"/>
          </w:rPr>
          <w:delText xml:space="preserve">should be directed to: </w:delText>
        </w:r>
        <w:bookmarkStart w:id="123" w:name="_Hlk79231955"/>
        <w:r w:rsidRPr="006B1296" w:rsidDel="00BB59F2">
          <w:rPr>
            <w:rFonts w:asciiTheme="minorHAnsi" w:hAnsiTheme="minorHAnsi" w:cstheme="minorHAnsi"/>
            <w:szCs w:val="24"/>
          </w:rPr>
          <w:delText xml:space="preserve">Division of Supplier Diversity at </w:delText>
        </w:r>
        <w:r w:rsidR="00BB59F2" w:rsidDel="00BB59F2">
          <w:fldChar w:fldCharType="begin"/>
        </w:r>
        <w:r w:rsidR="00BB59F2" w:rsidDel="00BB59F2">
          <w:delInstrText>HYPERLINK "mailto:indianaveteranspreference@idoa.in.gov"</w:delInstrText>
        </w:r>
        <w:r w:rsidR="00BB59F2" w:rsidDel="00BB59F2">
          <w:fldChar w:fldCharType="separate"/>
        </w:r>
        <w:r w:rsidRPr="006B1296" w:rsidDel="00BB59F2">
          <w:rPr>
            <w:rStyle w:val="Hyperlink"/>
            <w:rFonts w:asciiTheme="minorHAnsi" w:eastAsiaTheme="majorEastAsia" w:hAnsiTheme="minorHAnsi" w:cstheme="minorHAnsi"/>
            <w:szCs w:val="24"/>
          </w:rPr>
          <w:delText>indianaveteranspreference@idoa.in.gov</w:delText>
        </w:r>
        <w:r w:rsidR="00BB59F2" w:rsidDel="00BB59F2">
          <w:rPr>
            <w:rStyle w:val="Hyperlink"/>
            <w:rFonts w:asciiTheme="minorHAnsi" w:eastAsiaTheme="majorEastAsia" w:hAnsiTheme="minorHAnsi" w:cstheme="minorHAnsi"/>
            <w:szCs w:val="24"/>
          </w:rPr>
          <w:fldChar w:fldCharType="end"/>
        </w:r>
        <w:r w:rsidRPr="006B1296" w:rsidDel="00BB59F2">
          <w:rPr>
            <w:rFonts w:asciiTheme="minorHAnsi" w:hAnsiTheme="minorHAnsi" w:cstheme="minorHAnsi"/>
            <w:szCs w:val="24"/>
          </w:rPr>
          <w:delText xml:space="preserve">, (317) 232-3061 or </w:delText>
        </w:r>
        <w:r w:rsidRPr="006D3470" w:rsidDel="00BB59F2">
          <w:rPr>
            <w:rFonts w:asciiTheme="minorHAnsi" w:eastAsiaTheme="majorEastAsia" w:hAnsiTheme="minorHAnsi" w:cstheme="minorHAnsi"/>
            <w:szCs w:val="24"/>
          </w:rPr>
          <w:delText>the Supplier Diversity website</w:delText>
        </w:r>
        <w:r w:rsidR="006D3470" w:rsidDel="00BB59F2">
          <w:rPr>
            <w:rFonts w:asciiTheme="minorHAnsi" w:hAnsiTheme="minorHAnsi" w:cstheme="minorHAnsi"/>
            <w:szCs w:val="24"/>
          </w:rPr>
          <w:delText xml:space="preserve"> </w:delText>
        </w:r>
        <w:r w:rsidR="006D3470" w:rsidDel="00BB59F2">
          <w:rPr>
            <w:rFonts w:asciiTheme="minorHAnsi" w:hAnsiTheme="minorHAnsi" w:cstheme="minorHAnsi"/>
          </w:rPr>
          <w:delText xml:space="preserve">at </w:delText>
        </w:r>
        <w:r w:rsidR="00BB59F2" w:rsidDel="00BB59F2">
          <w:fldChar w:fldCharType="begin"/>
        </w:r>
        <w:r w:rsidR="00BB59F2" w:rsidDel="00BB59F2">
          <w:delInstrText>HYPERLINK "https://www.in.gov/idoa/mwbe"</w:delInstrText>
        </w:r>
        <w:r w:rsidR="00BB59F2" w:rsidDel="00BB59F2">
          <w:fldChar w:fldCharType="separate"/>
        </w:r>
        <w:r w:rsidR="006D3470" w:rsidRPr="00EC5D47" w:rsidDel="00BB59F2">
          <w:rPr>
            <w:rStyle w:val="Hyperlink"/>
            <w:rFonts w:asciiTheme="minorHAnsi" w:hAnsiTheme="minorHAnsi" w:cstheme="minorHAnsi"/>
          </w:rPr>
          <w:delText>https://www.in.gov/idoa/mwbe</w:delText>
        </w:r>
        <w:r w:rsidR="00BB59F2" w:rsidDel="00BB59F2">
          <w:rPr>
            <w:rStyle w:val="Hyperlink"/>
            <w:rFonts w:asciiTheme="minorHAnsi" w:hAnsiTheme="minorHAnsi" w:cstheme="minorHAnsi"/>
          </w:rPr>
          <w:fldChar w:fldCharType="end"/>
        </w:r>
        <w:r w:rsidR="006D3470" w:rsidDel="00BB59F2">
          <w:rPr>
            <w:rFonts w:asciiTheme="minorHAnsi" w:hAnsiTheme="minorHAnsi" w:cstheme="minorHAnsi"/>
          </w:rPr>
          <w:delText>.</w:delText>
        </w:r>
      </w:del>
    </w:p>
    <w:bookmarkEnd w:id="123"/>
    <w:p w14:paraId="19AD2BC8" w14:textId="1659A360" w:rsidR="00C66E53" w:rsidRPr="006B1296" w:rsidDel="00BB59F2" w:rsidRDefault="00C66E53" w:rsidP="006733D7">
      <w:pPr>
        <w:widowControl/>
        <w:rPr>
          <w:del w:id="124" w:author="Deaton, Teresa" w:date="2023-03-14T13:21:00Z"/>
          <w:rFonts w:asciiTheme="minorHAnsi" w:hAnsiTheme="minorHAnsi" w:cstheme="minorHAnsi"/>
          <w:szCs w:val="24"/>
        </w:rPr>
      </w:pPr>
    </w:p>
    <w:p w14:paraId="11823BDA" w14:textId="528DE91B" w:rsidR="00C66E53" w:rsidRPr="006B1296" w:rsidDel="00BB59F2" w:rsidRDefault="00C66E53" w:rsidP="00C66E53">
      <w:pPr>
        <w:jc w:val="center"/>
        <w:rPr>
          <w:del w:id="125" w:author="Deaton, Teresa" w:date="2023-03-14T13:21:00Z"/>
          <w:rFonts w:asciiTheme="minorHAnsi" w:hAnsiTheme="minorHAnsi" w:cstheme="minorHAnsi"/>
          <w:b/>
          <w:caps/>
          <w:szCs w:val="24"/>
        </w:rPr>
      </w:pPr>
      <w:bookmarkStart w:id="126" w:name="_Hlk79232001"/>
      <w:bookmarkStart w:id="127" w:name="_Hlk78805046"/>
      <w:bookmarkStart w:id="128" w:name="_Hlk78940023"/>
      <w:del w:id="129" w:author="Deaton, Teresa" w:date="2023-03-14T13:21:00Z">
        <w:r w:rsidRPr="006B1296" w:rsidDel="00BB59F2">
          <w:rPr>
            <w:rFonts w:asciiTheme="minorHAnsi" w:hAnsiTheme="minorHAnsi" w:cstheme="minorHAnsi"/>
            <w:b/>
            <w:caps/>
            <w:szCs w:val="24"/>
          </w:rPr>
          <w:lastRenderedPageBreak/>
          <w:delText>Indiana Veteran Owned Small Business ComPLIANCE (IVOSB)</w:delText>
        </w:r>
      </w:del>
    </w:p>
    <w:p w14:paraId="4C3EDD2E" w14:textId="293484F4" w:rsidR="00C66E53" w:rsidRPr="006B1296" w:rsidDel="00BB59F2" w:rsidRDefault="00C66E53" w:rsidP="00C66E53">
      <w:pPr>
        <w:rPr>
          <w:del w:id="130" w:author="Deaton, Teresa" w:date="2023-03-14T13:21:00Z"/>
          <w:rFonts w:asciiTheme="minorHAnsi" w:hAnsiTheme="minorHAnsi" w:cstheme="minorHAnsi"/>
          <w:caps/>
          <w:szCs w:val="24"/>
        </w:rPr>
      </w:pPr>
    </w:p>
    <w:p w14:paraId="22B81663" w14:textId="283F6D3B" w:rsidR="00C66E53" w:rsidRPr="006B1296" w:rsidDel="00BB59F2" w:rsidRDefault="00C66E53" w:rsidP="00C66E53">
      <w:pPr>
        <w:rPr>
          <w:del w:id="131" w:author="Deaton, Teresa" w:date="2023-03-14T13:21:00Z"/>
          <w:rFonts w:asciiTheme="minorHAnsi" w:hAnsiTheme="minorHAnsi" w:cstheme="minorHAnsi"/>
          <w:szCs w:val="24"/>
        </w:rPr>
      </w:pPr>
      <w:del w:id="132" w:author="Deaton, Teresa" w:date="2023-03-14T13:21:00Z">
        <w:r w:rsidRPr="006B1296" w:rsidDel="00BB59F2">
          <w:rPr>
            <w:rFonts w:asciiTheme="minorHAnsi" w:hAnsiTheme="minorHAnsi" w:cstheme="minorHAnsi"/>
            <w:szCs w:val="24"/>
          </w:rPr>
          <w:delText xml:space="preserve">If awarded the contract with IVOSB </w:delText>
        </w:r>
        <w:r w:rsidR="0012399B" w:rsidDel="00BB59F2">
          <w:rPr>
            <w:rFonts w:asciiTheme="minorHAnsi" w:hAnsiTheme="minorHAnsi" w:cstheme="minorHAnsi"/>
            <w:szCs w:val="24"/>
          </w:rPr>
          <w:delText>S</w:delText>
        </w:r>
        <w:r w:rsidRPr="006B1296" w:rsidDel="00BB59F2">
          <w:rPr>
            <w:rFonts w:asciiTheme="minorHAnsi" w:hAnsiTheme="minorHAnsi" w:cstheme="minorHAnsi"/>
            <w:szCs w:val="24"/>
          </w:rPr>
          <w:delText xml:space="preserve">ubcontractor participation, the Respondent will be required to report payments made to </w:delText>
        </w:r>
        <w:r w:rsidR="00F71520" w:rsidRPr="006B1296" w:rsidDel="00BB59F2">
          <w:rPr>
            <w:rFonts w:asciiTheme="minorHAnsi" w:hAnsiTheme="minorHAnsi" w:cstheme="minorHAnsi"/>
            <w:szCs w:val="24"/>
          </w:rPr>
          <w:delText>Division of Supplier Diversity</w:delText>
        </w:r>
        <w:r w:rsidRPr="006B1296" w:rsidDel="00BB59F2">
          <w:rPr>
            <w:rFonts w:asciiTheme="minorHAnsi" w:hAnsiTheme="minorHAnsi" w:cstheme="minorHAnsi"/>
            <w:szCs w:val="24"/>
          </w:rPr>
          <w:delText xml:space="preserve"> certified </w:delText>
        </w:r>
        <w:r w:rsidR="0012399B" w:rsidDel="00BB59F2">
          <w:rPr>
            <w:rFonts w:asciiTheme="minorHAnsi" w:hAnsiTheme="minorHAnsi" w:cstheme="minorHAnsi"/>
            <w:szCs w:val="24"/>
          </w:rPr>
          <w:delText>S</w:delText>
        </w:r>
        <w:r w:rsidRPr="006B1296" w:rsidDel="00BB59F2">
          <w:rPr>
            <w:rFonts w:asciiTheme="minorHAnsi" w:hAnsiTheme="minorHAnsi" w:cstheme="minorHAnsi"/>
            <w:szCs w:val="24"/>
          </w:rPr>
          <w:delText xml:space="preserve">ubcontractors under the Contract monthly using the online audit tool, commonly referred to as “Pay Audit.”  The Contractor should also notify </w:delText>
        </w:r>
        <w:r w:rsidR="0012399B" w:rsidDel="00BB59F2">
          <w:rPr>
            <w:rFonts w:asciiTheme="minorHAnsi" w:hAnsiTheme="minorHAnsi" w:cstheme="minorHAnsi"/>
            <w:szCs w:val="24"/>
          </w:rPr>
          <w:delText>S</w:delText>
        </w:r>
        <w:r w:rsidRPr="006B1296" w:rsidDel="00BB59F2">
          <w:rPr>
            <w:rFonts w:asciiTheme="minorHAnsi" w:hAnsiTheme="minorHAnsi" w:cstheme="minorHAnsi"/>
            <w:szCs w:val="24"/>
          </w:rPr>
          <w:delText xml:space="preserve">ubcontractors that they must confirm payments received from Contractor in Pay Audit. The Pay Audit system can be accessed on the </w:delText>
        </w:r>
        <w:r w:rsidR="006D3470" w:rsidRPr="003A0D52" w:rsidDel="00BB59F2">
          <w:rPr>
            <w:rStyle w:val="Hyperlink"/>
            <w:rFonts w:asciiTheme="minorHAnsi" w:hAnsiTheme="minorHAnsi" w:cstheme="minorHAnsi"/>
            <w:color w:val="000000" w:themeColor="text1"/>
            <w:szCs w:val="24"/>
            <w:u w:val="none"/>
          </w:rPr>
          <w:delText xml:space="preserve">IDOA Pay Audit System webpage at </w:delText>
        </w:r>
        <w:r w:rsidR="00BB59F2" w:rsidDel="00BB59F2">
          <w:fldChar w:fldCharType="begin"/>
        </w:r>
        <w:r w:rsidR="00BB59F2" w:rsidDel="00BB59F2">
          <w:delInstrText>HYPERLINK "http://www.in.gov/idoa/mwbe/p</w:delInstrText>
        </w:r>
        <w:r w:rsidR="00BB59F2" w:rsidDel="00BB59F2">
          <w:delInstrText>ayaudit.htm"</w:delInstrText>
        </w:r>
        <w:r w:rsidR="00BB59F2" w:rsidDel="00BB59F2">
          <w:fldChar w:fldCharType="separate"/>
        </w:r>
        <w:r w:rsidR="006D3470" w:rsidRPr="00595B8F" w:rsidDel="00BB59F2">
          <w:rPr>
            <w:rStyle w:val="Hyperlink"/>
            <w:rFonts w:ascii="Times New Roman" w:hAnsi="Times New Roman"/>
            <w:szCs w:val="24"/>
          </w:rPr>
          <w:delText>www.in.gov/idoa/mwbe/payaudit.htm</w:delText>
        </w:r>
        <w:r w:rsidR="00BB59F2" w:rsidDel="00BB59F2">
          <w:rPr>
            <w:rStyle w:val="Hyperlink"/>
            <w:rFonts w:ascii="Times New Roman" w:hAnsi="Times New Roman"/>
            <w:szCs w:val="24"/>
          </w:rPr>
          <w:fldChar w:fldCharType="end"/>
        </w:r>
        <w:r w:rsidR="005112F7" w:rsidDel="00BB59F2">
          <w:rPr>
            <w:rStyle w:val="Hyperlink"/>
            <w:rFonts w:ascii="Times New Roman" w:hAnsi="Times New Roman"/>
            <w:szCs w:val="24"/>
          </w:rPr>
          <w:delText>.</w:delText>
        </w:r>
      </w:del>
    </w:p>
    <w:p w14:paraId="0B3FA44B" w14:textId="244E3F8F" w:rsidR="00C66E53" w:rsidRPr="006B1296" w:rsidDel="00BB59F2" w:rsidRDefault="00C66E53" w:rsidP="00C66E53">
      <w:pPr>
        <w:widowControl/>
        <w:rPr>
          <w:del w:id="133" w:author="Deaton, Teresa" w:date="2023-03-14T13:21:00Z"/>
          <w:rFonts w:asciiTheme="minorHAnsi" w:hAnsiTheme="minorHAnsi" w:cstheme="minorHAnsi"/>
          <w:szCs w:val="24"/>
        </w:rPr>
      </w:pPr>
    </w:p>
    <w:p w14:paraId="238E79EF" w14:textId="0C08CE15" w:rsidR="00C66E53" w:rsidRPr="006B1296" w:rsidDel="00BB59F2" w:rsidRDefault="00C66E53" w:rsidP="00BB59F2">
      <w:pPr>
        <w:widowControl/>
        <w:rPr>
          <w:del w:id="134" w:author="Deaton, Teresa" w:date="2023-03-14T13:21:00Z"/>
          <w:rFonts w:asciiTheme="minorHAnsi" w:hAnsiTheme="minorHAnsi" w:cstheme="minorHAnsi"/>
          <w:szCs w:val="24"/>
        </w:rPr>
      </w:pPr>
      <w:del w:id="135" w:author="Deaton, Teresa" w:date="2023-03-14T13:21:00Z">
        <w:r w:rsidRPr="006B1296" w:rsidDel="00BB59F2">
          <w:rPr>
            <w:rFonts w:asciiTheme="minorHAnsi" w:hAnsiTheme="minorHAnsi" w:cstheme="minorHAnsi"/>
            <w:szCs w:val="24"/>
          </w:rPr>
          <w:delText xml:space="preserve">Further, a copy of each </w:delText>
        </w:r>
        <w:r w:rsidR="0012399B" w:rsidDel="00BB59F2">
          <w:rPr>
            <w:rFonts w:asciiTheme="minorHAnsi" w:hAnsiTheme="minorHAnsi" w:cstheme="minorHAnsi"/>
            <w:szCs w:val="24"/>
          </w:rPr>
          <w:delText>S</w:delText>
        </w:r>
        <w:r w:rsidRPr="006B1296" w:rsidDel="00BB59F2">
          <w:rPr>
            <w:rFonts w:asciiTheme="minorHAnsi" w:hAnsiTheme="minorHAnsi" w:cstheme="minorHAnsi"/>
            <w:szCs w:val="24"/>
          </w:rPr>
          <w:delText>ubcontractor agreement must be submitted to IDOA’s Division of Supplier Diversity within thirty (30) days of the effective date of this Contract. The contracts may be uploaded into Pay Audit</w:delText>
        </w:r>
        <w:r w:rsidRPr="006B1296" w:rsidDel="00BB59F2">
          <w:rPr>
            <w:rFonts w:asciiTheme="minorHAnsi" w:hAnsiTheme="minorHAnsi" w:cstheme="minorHAnsi"/>
            <w:bCs/>
            <w:szCs w:val="24"/>
          </w:rPr>
          <w:delText>,</w:delText>
        </w:r>
        <w:r w:rsidRPr="006B1296" w:rsidDel="00BB59F2">
          <w:rPr>
            <w:rFonts w:asciiTheme="minorHAnsi" w:hAnsiTheme="minorHAnsi" w:cstheme="minorHAnsi"/>
            <w:szCs w:val="24"/>
          </w:rPr>
          <w:delText xml:space="preserve"> emailed to </w:delText>
        </w:r>
        <w:r w:rsidR="00BB59F2" w:rsidDel="00BB59F2">
          <w:fldChar w:fldCharType="begin"/>
        </w:r>
        <w:r w:rsidR="00BB59F2" w:rsidDel="00BB59F2">
          <w:delInstrText>HYPERLINK "mailto:MWBECompliance@idoa.IN.gov"</w:delInstrText>
        </w:r>
        <w:r w:rsidR="00BB59F2" w:rsidDel="00BB59F2">
          <w:fldChar w:fldCharType="separate"/>
        </w:r>
        <w:r w:rsidRPr="006B1296" w:rsidDel="00BB59F2">
          <w:rPr>
            <w:rStyle w:val="Hyperlink"/>
            <w:rFonts w:asciiTheme="minorHAnsi" w:hAnsiTheme="minorHAnsi" w:cstheme="minorHAnsi"/>
            <w:szCs w:val="24"/>
          </w:rPr>
          <w:delText>MWBECompliance@idoa.IN.gov</w:delText>
        </w:r>
        <w:r w:rsidR="00BB59F2" w:rsidDel="00BB59F2">
          <w:rPr>
            <w:rStyle w:val="Hyperlink"/>
            <w:rFonts w:asciiTheme="minorHAnsi" w:hAnsiTheme="minorHAnsi" w:cstheme="minorHAnsi"/>
            <w:szCs w:val="24"/>
          </w:rPr>
          <w:fldChar w:fldCharType="end"/>
        </w:r>
        <w:r w:rsidRPr="006B1296" w:rsidDel="00BB59F2">
          <w:rPr>
            <w:rFonts w:asciiTheme="minorHAnsi" w:hAnsiTheme="minorHAnsi" w:cstheme="minorHAnsi"/>
            <w:szCs w:val="24"/>
          </w:rPr>
          <w:delText>; or mailed to D</w:delText>
        </w:r>
        <w:r w:rsidR="00F71520" w:rsidRPr="006B1296" w:rsidDel="00BB59F2">
          <w:rPr>
            <w:rFonts w:asciiTheme="minorHAnsi" w:hAnsiTheme="minorHAnsi" w:cstheme="minorHAnsi"/>
            <w:szCs w:val="24"/>
          </w:rPr>
          <w:delText>ivision of Supplier Diversity</w:delText>
        </w:r>
        <w:r w:rsidRPr="006B1296" w:rsidDel="00BB59F2">
          <w:rPr>
            <w:rFonts w:asciiTheme="minorHAnsi" w:hAnsiTheme="minorHAnsi" w:cstheme="minorHAnsi"/>
            <w:szCs w:val="24"/>
          </w:rPr>
          <w:delText xml:space="preserve"> Compliance 402 W. Washington Street, Indianapolis IN 46204.  Failure to provide a copy of any </w:delText>
        </w:r>
        <w:r w:rsidR="0012399B" w:rsidDel="00BB59F2">
          <w:rPr>
            <w:rFonts w:asciiTheme="minorHAnsi" w:hAnsiTheme="minorHAnsi" w:cstheme="minorHAnsi"/>
            <w:szCs w:val="24"/>
          </w:rPr>
          <w:delText>S</w:delText>
        </w:r>
        <w:r w:rsidRPr="006B1296" w:rsidDel="00BB59F2">
          <w:rPr>
            <w:rFonts w:asciiTheme="minorHAnsi" w:hAnsiTheme="minorHAnsi" w:cstheme="minorHAnsi"/>
            <w:szCs w:val="24"/>
          </w:rPr>
          <w:delText>ubcontractor agreement or failure to meet these commitments could be considered a material breach of this Contract and result in sanctions</w:delText>
        </w:r>
        <w:r w:rsidR="007960D7" w:rsidDel="00BB59F2">
          <w:rPr>
            <w:rFonts w:asciiTheme="minorHAnsi" w:hAnsiTheme="minorHAnsi" w:cstheme="minorHAnsi"/>
            <w:szCs w:val="24"/>
          </w:rPr>
          <w:delText xml:space="preserve">.  </w:delText>
        </w:r>
      </w:del>
    </w:p>
    <w:p w14:paraId="2BE89181" w14:textId="3B1359DB" w:rsidR="00C66E53" w:rsidRPr="006B1296" w:rsidDel="00BB59F2" w:rsidRDefault="00C66E53" w:rsidP="00BB59F2">
      <w:pPr>
        <w:widowControl/>
        <w:rPr>
          <w:del w:id="136" w:author="Deaton, Teresa" w:date="2023-03-14T13:21:00Z"/>
          <w:rFonts w:asciiTheme="minorHAnsi" w:hAnsiTheme="minorHAnsi" w:cstheme="minorHAnsi"/>
          <w:szCs w:val="24"/>
        </w:rPr>
      </w:pPr>
    </w:p>
    <w:p w14:paraId="1422C6E0" w14:textId="4EDDDCF6" w:rsidR="00C66E53" w:rsidRPr="006B1296" w:rsidRDefault="00C66E53" w:rsidP="00BB59F2">
      <w:pPr>
        <w:widowControl/>
        <w:rPr>
          <w:rFonts w:asciiTheme="minorHAnsi" w:hAnsiTheme="minorHAnsi" w:cstheme="minorHAnsi"/>
          <w:szCs w:val="24"/>
        </w:rPr>
      </w:pPr>
      <w:del w:id="137" w:author="Deaton, Teresa" w:date="2023-03-14T13:21:00Z">
        <w:r w:rsidRPr="006B1296" w:rsidDel="00BB59F2">
          <w:rPr>
            <w:rFonts w:asciiTheme="minorHAnsi" w:hAnsiTheme="minorHAnsi" w:cstheme="minorHAnsi"/>
            <w:color w:val="000000"/>
            <w:szCs w:val="24"/>
          </w:rPr>
          <w:delText xml:space="preserve">Any changes to this information during the term of the contract must be approved by </w:delText>
        </w:r>
        <w:r w:rsidR="00F71520" w:rsidRPr="006B1296" w:rsidDel="00BB59F2">
          <w:rPr>
            <w:rFonts w:asciiTheme="minorHAnsi" w:hAnsiTheme="minorHAnsi" w:cstheme="minorHAnsi"/>
            <w:color w:val="000000"/>
            <w:szCs w:val="24"/>
          </w:rPr>
          <w:delText>Division of Supplier Diversity</w:delText>
        </w:r>
        <w:r w:rsidRPr="006B1296" w:rsidDel="00BB59F2">
          <w:rPr>
            <w:rFonts w:asciiTheme="minorHAnsi" w:hAnsiTheme="minorHAnsi" w:cstheme="minorHAnsi"/>
            <w:color w:val="000000"/>
            <w:szCs w:val="24"/>
          </w:rPr>
          <w:delText xml:space="preserve"> Compliance at </w:delText>
        </w:r>
        <w:r w:rsidR="00BB59F2" w:rsidDel="00BB59F2">
          <w:fldChar w:fldCharType="begin"/>
        </w:r>
        <w:r w:rsidR="00BB59F2" w:rsidDel="00BB59F2">
          <w:delInstrText>HYPERLINK "mailto:MWBECompliance@idoa.IN.gov"</w:delInstrText>
        </w:r>
        <w:r w:rsidR="00BB59F2" w:rsidDel="00BB59F2">
          <w:fldChar w:fldCharType="separate"/>
        </w:r>
        <w:r w:rsidR="006D3470" w:rsidRPr="006B1296" w:rsidDel="00BB59F2">
          <w:rPr>
            <w:rStyle w:val="Hyperlink"/>
            <w:rFonts w:asciiTheme="minorHAnsi" w:hAnsiTheme="minorHAnsi" w:cstheme="minorHAnsi"/>
            <w:szCs w:val="24"/>
          </w:rPr>
          <w:delText>MWBECompliance@idoa.IN.gov</w:delText>
        </w:r>
        <w:r w:rsidR="00BB59F2" w:rsidDel="00BB59F2">
          <w:rPr>
            <w:rStyle w:val="Hyperlink"/>
            <w:rFonts w:asciiTheme="minorHAnsi" w:hAnsiTheme="minorHAnsi" w:cstheme="minorHAnsi"/>
            <w:szCs w:val="24"/>
          </w:rPr>
          <w:fldChar w:fldCharType="end"/>
        </w:r>
        <w:r w:rsidRPr="006B1296" w:rsidDel="00BB59F2">
          <w:rPr>
            <w:rFonts w:asciiTheme="minorHAnsi" w:hAnsiTheme="minorHAnsi" w:cstheme="minorHAnsi"/>
            <w:szCs w:val="24"/>
          </w:rPr>
          <w:delText>.</w:delText>
        </w:r>
      </w:del>
      <w:bookmarkEnd w:id="126"/>
    </w:p>
    <w:bookmarkEnd w:id="127"/>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138" w:name="_Toc80794460"/>
      <w:bookmarkEnd w:id="128"/>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138"/>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139" w:name="_1.24_SUMMARY_OF"/>
      <w:bookmarkStart w:id="140" w:name="_Toc80794461"/>
      <w:bookmarkEnd w:id="139"/>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140"/>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following timeline is only an illustration of the </w:t>
      </w:r>
      <w:r w:rsidR="0059262F">
        <w:rPr>
          <w:rFonts w:asciiTheme="minorHAnsi" w:hAnsiTheme="minorHAnsi" w:cstheme="minorHAnsi"/>
          <w:szCs w:val="24"/>
        </w:rPr>
        <w:t xml:space="preserve">solicitation </w:t>
      </w:r>
      <w:r w:rsidRPr="006B1296">
        <w:rPr>
          <w:rFonts w:asciiTheme="minorHAnsi" w:hAnsiTheme="minorHAnsi" w:cstheme="minorHAnsi"/>
          <w:szCs w:val="24"/>
        </w:rPr>
        <w:t xml:space="preserve">process.  </w:t>
      </w:r>
      <w:bookmarkStart w:id="141" w:name="_Hlk82954004"/>
      <w:r w:rsidR="00AF4DC9">
        <w:rPr>
          <w:rFonts w:asciiTheme="minorHAnsi" w:hAnsiTheme="minorHAnsi" w:cstheme="minorHAnsi"/>
          <w:szCs w:val="24"/>
        </w:rPr>
        <w:t>Not all t</w:t>
      </w:r>
      <w:r w:rsidRPr="006B1296">
        <w:rPr>
          <w:rFonts w:asciiTheme="minorHAnsi" w:hAnsiTheme="minorHAnsi" w:cstheme="minorHAnsi"/>
          <w:szCs w:val="24"/>
        </w:rPr>
        <w:t xml:space="preserve">he dates </w:t>
      </w:r>
      <w:r w:rsidR="00AF4DC9">
        <w:rPr>
          <w:rFonts w:asciiTheme="minorHAnsi" w:hAnsiTheme="minorHAnsi" w:cstheme="minorHAnsi"/>
          <w:szCs w:val="24"/>
        </w:rPr>
        <w:t>below are binding</w:t>
      </w:r>
      <w:r w:rsidR="00542E70">
        <w:rPr>
          <w:rFonts w:asciiTheme="minorHAnsi" w:hAnsiTheme="minorHAnsi" w:cstheme="minorHAnsi"/>
          <w:szCs w:val="24"/>
        </w:rPr>
        <w:t>.</w:t>
      </w:r>
      <w:r w:rsidR="00D02385">
        <w:rPr>
          <w:rStyle w:val="FootnoteReference"/>
          <w:rFonts w:asciiTheme="minorHAnsi" w:hAnsiTheme="minorHAnsi" w:cstheme="minorHAnsi"/>
          <w:szCs w:val="24"/>
        </w:rPr>
        <w:footnoteReference w:id="4"/>
      </w:r>
      <w:r w:rsidRPr="006B1296">
        <w:rPr>
          <w:rFonts w:asciiTheme="minorHAnsi" w:hAnsiTheme="minorHAnsi" w:cstheme="minorHAnsi"/>
          <w:szCs w:val="24"/>
        </w:rPr>
        <w:t xml:space="preserve"> Due to the unpredictable nature of the evaluation period, these dates are commonly subject to change.  At the conclusion of the evaluation process, all Respondents will be informed of the evaluation team’s findings.</w:t>
      </w:r>
    </w:p>
    <w:bookmarkEnd w:id="141"/>
    <w:p w14:paraId="2031054E" w14:textId="77777777" w:rsidR="00B136D9" w:rsidRPr="006B1296" w:rsidRDefault="00B136D9" w:rsidP="006733D7">
      <w:pPr>
        <w:widowControl/>
        <w:rPr>
          <w:rFonts w:asciiTheme="minorHAnsi" w:hAnsiTheme="minorHAnsi" w:cstheme="minorHAnsi"/>
          <w:szCs w:val="24"/>
        </w:rPr>
      </w:pPr>
    </w:p>
    <w:p w14:paraId="13A553AF" w14:textId="7773B0BC" w:rsidR="00B136D9" w:rsidRPr="006B1296" w:rsidRDefault="00B136D9" w:rsidP="006733D7">
      <w:pPr>
        <w:jc w:val="center"/>
        <w:rPr>
          <w:rFonts w:asciiTheme="minorHAnsi" w:hAnsiTheme="minorHAnsi" w:cstheme="minorHAnsi"/>
          <w:b/>
          <w:bCs/>
          <w:color w:val="FF0000"/>
          <w:szCs w:val="24"/>
        </w:rPr>
      </w:pPr>
      <w:proofErr w:type="gramStart"/>
      <w:r w:rsidRPr="006B1296">
        <w:rPr>
          <w:rFonts w:asciiTheme="minorHAnsi" w:hAnsiTheme="minorHAnsi" w:cstheme="minorHAnsi"/>
          <w:b/>
          <w:bCs/>
          <w:szCs w:val="24"/>
        </w:rPr>
        <w:t>Key  Dates</w:t>
      </w:r>
      <w:proofErr w:type="gramEnd"/>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009A60C2">
        <w:trPr>
          <w:trHeight w:val="23"/>
        </w:trPr>
        <w:tc>
          <w:tcPr>
            <w:tcW w:w="5233" w:type="dxa"/>
            <w:shd w:val="clear" w:color="auto" w:fill="D9D9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009A60C2">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060B5039" w:rsidR="00B136D9" w:rsidRPr="006B1296" w:rsidRDefault="003F5E42" w:rsidP="00A24527">
            <w:pPr>
              <w:jc w:val="center"/>
              <w:rPr>
                <w:rFonts w:asciiTheme="minorHAnsi" w:hAnsiTheme="minorHAnsi" w:cstheme="minorHAnsi"/>
                <w:noProof/>
                <w:color w:val="FF0000"/>
                <w:szCs w:val="24"/>
              </w:rPr>
            </w:pPr>
            <w:r w:rsidRPr="005F4D3C">
              <w:rPr>
                <w:rFonts w:asciiTheme="minorHAnsi" w:hAnsiTheme="minorHAnsi" w:cstheme="minorHAnsi"/>
                <w:noProof/>
                <w:color w:val="000000" w:themeColor="text1"/>
                <w:szCs w:val="24"/>
              </w:rPr>
              <w:t>February 20, 2023</w:t>
            </w:r>
          </w:p>
        </w:tc>
      </w:tr>
      <w:tr w:rsidR="00B136D9" w:rsidRPr="006B1296" w14:paraId="43D1B22F" w14:textId="77777777" w:rsidTr="009A60C2">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683AFF99" w14:textId="77777777" w:rsidR="004510EA" w:rsidRDefault="004E4C9E" w:rsidP="00ED6C55">
            <w:pPr>
              <w:jc w:val="center"/>
              <w:rPr>
                <w:rFonts w:asciiTheme="minorHAnsi" w:hAnsiTheme="minorHAnsi" w:cstheme="minorHAnsi"/>
                <w:szCs w:val="24"/>
              </w:rPr>
            </w:pPr>
            <w:r>
              <w:rPr>
                <w:rFonts w:asciiTheme="minorHAnsi" w:hAnsiTheme="minorHAnsi" w:cstheme="minorHAnsi"/>
                <w:szCs w:val="24"/>
              </w:rPr>
              <w:t>March 3, 2023 at 11:00 AM EST</w:t>
            </w:r>
          </w:p>
          <w:p w14:paraId="6F524FF1" w14:textId="4E2239B0" w:rsidR="00F9784C" w:rsidRPr="006B1296" w:rsidRDefault="00BB59F2" w:rsidP="00ED6C55">
            <w:pPr>
              <w:jc w:val="center"/>
              <w:rPr>
                <w:rFonts w:asciiTheme="minorHAnsi" w:hAnsiTheme="minorHAnsi" w:cstheme="minorHAnsi"/>
                <w:szCs w:val="24"/>
              </w:rPr>
            </w:pPr>
            <w:hyperlink r:id="rId27" w:history="1">
              <w:r w:rsidR="00F9784C" w:rsidRPr="00F9784C">
                <w:rPr>
                  <w:rStyle w:val="Hyperlink"/>
                  <w:rFonts w:asciiTheme="minorHAnsi" w:hAnsiTheme="minorHAnsi" w:cstheme="minorHAnsi"/>
                  <w:szCs w:val="24"/>
                </w:rPr>
                <w:t>Webex Link</w:t>
              </w:r>
            </w:hyperlink>
          </w:p>
        </w:tc>
      </w:tr>
      <w:tr w:rsidR="00B136D9" w:rsidRPr="006B1296" w14:paraId="5C16AE88" w14:textId="77777777" w:rsidTr="009A60C2">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41790DE4" w14:textId="72C61717" w:rsidR="00B136D9" w:rsidRPr="006B1296" w:rsidRDefault="00FF785E" w:rsidP="00A24527">
            <w:pPr>
              <w:jc w:val="center"/>
              <w:rPr>
                <w:rFonts w:asciiTheme="minorHAnsi" w:hAnsiTheme="minorHAnsi" w:cstheme="minorHAnsi"/>
                <w:noProof/>
                <w:szCs w:val="24"/>
              </w:rPr>
            </w:pPr>
            <w:r w:rsidRPr="005F4D3C">
              <w:rPr>
                <w:rFonts w:asciiTheme="minorHAnsi" w:hAnsiTheme="minorHAnsi" w:cstheme="minorHAnsi"/>
                <w:noProof/>
                <w:color w:val="000000" w:themeColor="text1"/>
                <w:szCs w:val="24"/>
              </w:rPr>
              <w:t xml:space="preserve">March 6, </w:t>
            </w:r>
            <w:r w:rsidR="00A24527" w:rsidRPr="005F4D3C">
              <w:rPr>
                <w:rFonts w:asciiTheme="minorHAnsi" w:hAnsiTheme="minorHAnsi" w:cstheme="minorHAnsi"/>
                <w:noProof/>
                <w:color w:val="000000" w:themeColor="text1"/>
                <w:szCs w:val="24"/>
              </w:rPr>
              <w:t>by 3:00 PM Eastern Time</w:t>
            </w:r>
          </w:p>
        </w:tc>
      </w:tr>
      <w:tr w:rsidR="00B136D9" w:rsidRPr="006B1296" w14:paraId="24863F0F" w14:textId="77777777" w:rsidTr="009A60C2">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255F4A5D" w:rsidR="00B136D9" w:rsidRPr="005F4D3C" w:rsidRDefault="00FF785E" w:rsidP="00A24527">
            <w:pPr>
              <w:jc w:val="center"/>
              <w:rPr>
                <w:rFonts w:asciiTheme="minorHAnsi" w:hAnsiTheme="minorHAnsi" w:cstheme="minorHAnsi"/>
                <w:szCs w:val="24"/>
              </w:rPr>
            </w:pPr>
            <w:r w:rsidRPr="005F4D3C">
              <w:rPr>
                <w:rFonts w:asciiTheme="minorHAnsi" w:hAnsiTheme="minorHAnsi" w:cstheme="minorHAnsi"/>
                <w:noProof/>
                <w:color w:val="000000" w:themeColor="text1"/>
                <w:szCs w:val="24"/>
              </w:rPr>
              <w:t xml:space="preserve">March 13, 2023 </w:t>
            </w:r>
          </w:p>
        </w:tc>
      </w:tr>
      <w:tr w:rsidR="00B136D9" w:rsidRPr="006B1296" w14:paraId="56EA2EF2" w14:textId="77777777" w:rsidTr="009A60C2">
        <w:trPr>
          <w:trHeight w:val="251"/>
        </w:trPr>
        <w:tc>
          <w:tcPr>
            <w:tcW w:w="5233" w:type="dxa"/>
            <w:vAlign w:val="center"/>
          </w:tcPr>
          <w:p w14:paraId="4D595F52" w14:textId="0CD4D8C3" w:rsidR="003943E3" w:rsidRDefault="003943E3" w:rsidP="00A24527">
            <w:pPr>
              <w:rPr>
                <w:rFonts w:asciiTheme="minorHAnsi" w:hAnsiTheme="minorHAnsi" w:cstheme="minorHAnsi"/>
                <w:szCs w:val="24"/>
              </w:rPr>
            </w:pPr>
            <w:r>
              <w:rPr>
                <w:rFonts w:asciiTheme="minorHAnsi" w:hAnsiTheme="minorHAnsi" w:cstheme="minorHAnsi"/>
                <w:szCs w:val="24"/>
              </w:rPr>
              <w:lastRenderedPageBreak/>
              <w:t>Submission process Part one:</w:t>
            </w:r>
          </w:p>
          <w:p w14:paraId="0A1C8A8E" w14:textId="7ACE09C2"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465F88" w:rsidRPr="00A975EC">
              <w:rPr>
                <w:rFonts w:asciiTheme="minorHAnsi" w:hAnsiTheme="minorHAnsi" w:cstheme="minorHAnsi"/>
                <w:szCs w:val="24"/>
              </w:rPr>
              <w:t>Form</w:t>
            </w:r>
            <w:r w:rsidR="008C51BC" w:rsidRPr="00A975EC">
              <w:rPr>
                <w:rFonts w:asciiTheme="minorHAnsi" w:hAnsiTheme="minorHAnsi" w:cstheme="minorHAnsi"/>
                <w:szCs w:val="24"/>
              </w:rPr>
              <w:t xml:space="preserve"> and Required Attachments</w:t>
            </w:r>
          </w:p>
          <w:p w14:paraId="4D2DE3A3" w14:textId="4E6B1205" w:rsidR="00B136D9" w:rsidRPr="006B1296" w:rsidRDefault="00D02385" w:rsidP="00A24527">
            <w:pPr>
              <w:rPr>
                <w:rFonts w:asciiTheme="minorHAnsi" w:hAnsiTheme="minorHAnsi" w:cstheme="minorHAnsi"/>
                <w:szCs w:val="24"/>
              </w:rPr>
            </w:pPr>
            <w:r w:rsidRPr="009A60C2">
              <w:rPr>
                <w:rFonts w:asciiTheme="majorHAnsi" w:hAnsiTheme="majorHAnsi"/>
                <w:sz w:val="20"/>
              </w:rPr>
              <w:t>(</w:t>
            </w:r>
            <w:proofErr w:type="gramStart"/>
            <w:r w:rsidRPr="009A60C2">
              <w:rPr>
                <w:rFonts w:asciiTheme="majorHAnsi" w:hAnsiTheme="majorHAnsi"/>
                <w:sz w:val="20"/>
              </w:rPr>
              <w:t>see</w:t>
            </w:r>
            <w:proofErr w:type="gramEnd"/>
            <w:r w:rsidRPr="009A60C2">
              <w:rPr>
                <w:rFonts w:asciiTheme="majorHAnsi" w:hAnsiTheme="majorHAnsi"/>
                <w:sz w:val="20"/>
              </w:rPr>
              <w:t xml:space="preserve"> footnote</w:t>
            </w:r>
            <w:r w:rsidR="009A60C2" w:rsidRPr="009A60C2">
              <w:rPr>
                <w:rFonts w:asciiTheme="majorHAnsi" w:hAnsiTheme="majorHAnsi"/>
                <w:sz w:val="20"/>
              </w:rPr>
              <w:t xml:space="preserve"> </w:t>
            </w:r>
            <w:r w:rsidR="007628C3">
              <w:rPr>
                <w:rFonts w:asciiTheme="majorHAnsi" w:hAnsiTheme="majorHAnsi"/>
                <w:sz w:val="20"/>
              </w:rPr>
              <w:t>4</w:t>
            </w:r>
            <w:r w:rsidR="009A60C2" w:rsidRPr="009A60C2">
              <w:rPr>
                <w:rFonts w:asciiTheme="majorHAnsi" w:hAnsiTheme="majorHAnsi"/>
                <w:sz w:val="20"/>
              </w:rPr>
              <w:t>.</w:t>
            </w:r>
            <w:r w:rsidRPr="009A60C2">
              <w:rPr>
                <w:rFonts w:asciiTheme="majorHAnsi" w:hAnsiTheme="majorHAnsi"/>
                <w:sz w:val="20"/>
              </w:rPr>
              <w:t>)</w:t>
            </w:r>
          </w:p>
        </w:tc>
        <w:tc>
          <w:tcPr>
            <w:tcW w:w="4127" w:type="dxa"/>
            <w:vAlign w:val="center"/>
          </w:tcPr>
          <w:p w14:paraId="3A63BC5D" w14:textId="2C859FB3" w:rsidR="0089540D" w:rsidRPr="005F4D3C" w:rsidRDefault="005F4D3C" w:rsidP="00A24527">
            <w:pPr>
              <w:jc w:val="center"/>
              <w:rPr>
                <w:rFonts w:asciiTheme="minorHAnsi" w:hAnsiTheme="minorHAnsi" w:cstheme="minorHAnsi"/>
                <w:noProof/>
                <w:color w:val="000000" w:themeColor="text1"/>
                <w:szCs w:val="24"/>
              </w:rPr>
            </w:pPr>
            <w:r w:rsidRPr="005F4D3C">
              <w:rPr>
                <w:rFonts w:asciiTheme="minorHAnsi" w:hAnsiTheme="minorHAnsi" w:cstheme="minorHAnsi"/>
                <w:noProof/>
                <w:color w:val="000000" w:themeColor="text1"/>
                <w:szCs w:val="24"/>
              </w:rPr>
              <w:t>April 3, 2023 by 3:00 PM EST</w:t>
            </w:r>
          </w:p>
          <w:p w14:paraId="7482BF1A" w14:textId="1D4C5CB0" w:rsidR="00B136D9" w:rsidRPr="006B1296" w:rsidRDefault="00B136D9" w:rsidP="00A24527">
            <w:pPr>
              <w:jc w:val="center"/>
              <w:rPr>
                <w:rFonts w:asciiTheme="minorHAnsi" w:hAnsiTheme="minorHAnsi" w:cstheme="minorHAnsi"/>
                <w:szCs w:val="24"/>
              </w:rPr>
            </w:pPr>
          </w:p>
        </w:tc>
      </w:tr>
      <w:tr w:rsidR="00662CE0" w:rsidRPr="006B1296" w14:paraId="2D27F6FA" w14:textId="77777777" w:rsidTr="009A60C2">
        <w:trPr>
          <w:trHeight w:val="251"/>
        </w:trPr>
        <w:tc>
          <w:tcPr>
            <w:tcW w:w="5233" w:type="dxa"/>
            <w:vAlign w:val="center"/>
          </w:tcPr>
          <w:p w14:paraId="58ED1318" w14:textId="549AAECB" w:rsidR="003943E3" w:rsidRDefault="003943E3" w:rsidP="00A24527">
            <w:pPr>
              <w:rPr>
                <w:rFonts w:asciiTheme="minorHAnsi" w:hAnsiTheme="minorHAnsi" w:cstheme="minorHAnsi"/>
                <w:szCs w:val="24"/>
              </w:rPr>
            </w:pPr>
            <w:r>
              <w:rPr>
                <w:rFonts w:asciiTheme="minorHAnsi" w:hAnsiTheme="minorHAnsi" w:cstheme="minorHAnsi"/>
                <w:szCs w:val="24"/>
              </w:rPr>
              <w:t>Submission process Part two:</w:t>
            </w:r>
          </w:p>
          <w:p w14:paraId="4C4FAE3F" w14:textId="56E98DAD" w:rsidR="00662CE0" w:rsidRDefault="00662CE0" w:rsidP="00A24527">
            <w:pPr>
              <w:rPr>
                <w:rFonts w:asciiTheme="minorHAnsi" w:hAnsiTheme="minorHAnsi" w:cstheme="minorHAnsi"/>
                <w:szCs w:val="24"/>
              </w:rPr>
            </w:pPr>
            <w:r>
              <w:rPr>
                <w:rFonts w:asciiTheme="minorHAnsi" w:hAnsiTheme="minorHAnsi" w:cstheme="minorHAnsi"/>
                <w:szCs w:val="24"/>
              </w:rPr>
              <w:t xml:space="preserve">Submission of </w:t>
            </w:r>
            <w:r w:rsidR="00465F88">
              <w:rPr>
                <w:rFonts w:asciiTheme="minorHAnsi" w:hAnsiTheme="minorHAnsi" w:cstheme="minorHAnsi"/>
                <w:szCs w:val="24"/>
              </w:rPr>
              <w:t xml:space="preserve">Proposals on </w:t>
            </w:r>
            <w:r>
              <w:rPr>
                <w:rFonts w:asciiTheme="minorHAnsi" w:hAnsiTheme="minorHAnsi" w:cstheme="minorHAnsi"/>
                <w:szCs w:val="24"/>
              </w:rPr>
              <w:t>Flash</w:t>
            </w:r>
            <w:r w:rsidR="00465F88">
              <w:rPr>
                <w:rFonts w:asciiTheme="minorHAnsi" w:hAnsiTheme="minorHAnsi" w:cstheme="minorHAnsi"/>
                <w:szCs w:val="24"/>
              </w:rPr>
              <w:t xml:space="preserve"> Drive</w:t>
            </w:r>
            <w:r w:rsidR="001F628A">
              <w:rPr>
                <w:rFonts w:asciiTheme="minorHAnsi" w:hAnsiTheme="minorHAnsi" w:cstheme="minorHAnsi"/>
                <w:szCs w:val="24"/>
              </w:rPr>
              <w:t>(</w:t>
            </w:r>
            <w:r w:rsidR="00465F88">
              <w:rPr>
                <w:rFonts w:asciiTheme="minorHAnsi" w:hAnsiTheme="minorHAnsi" w:cstheme="minorHAnsi"/>
                <w:szCs w:val="24"/>
              </w:rPr>
              <w:t>s</w:t>
            </w:r>
            <w:r w:rsidR="001F628A">
              <w:rPr>
                <w:rFonts w:asciiTheme="minorHAnsi" w:hAnsiTheme="minorHAnsi" w:cstheme="minorHAnsi"/>
                <w:szCs w:val="24"/>
              </w:rPr>
              <w:t>)</w:t>
            </w:r>
          </w:p>
          <w:p w14:paraId="514586BC" w14:textId="27DC7843" w:rsidR="00451C4D" w:rsidRPr="006B1296" w:rsidRDefault="00451C4D" w:rsidP="00A24527">
            <w:pPr>
              <w:rPr>
                <w:rFonts w:asciiTheme="minorHAnsi" w:hAnsiTheme="minorHAnsi" w:cstheme="minorHAnsi"/>
                <w:szCs w:val="24"/>
              </w:rPr>
            </w:pPr>
            <w:r w:rsidRPr="009A60C2">
              <w:rPr>
                <w:rFonts w:asciiTheme="majorHAnsi" w:hAnsiTheme="majorHAnsi"/>
                <w:sz w:val="20"/>
              </w:rPr>
              <w:t>(</w:t>
            </w:r>
            <w:proofErr w:type="gramStart"/>
            <w:r w:rsidRPr="009A60C2">
              <w:rPr>
                <w:rFonts w:asciiTheme="majorHAnsi" w:hAnsiTheme="majorHAnsi"/>
                <w:sz w:val="20"/>
              </w:rPr>
              <w:t>see</w:t>
            </w:r>
            <w:proofErr w:type="gramEnd"/>
            <w:r w:rsidRPr="009A60C2">
              <w:rPr>
                <w:rFonts w:asciiTheme="majorHAnsi" w:hAnsiTheme="majorHAnsi"/>
                <w:sz w:val="20"/>
              </w:rPr>
              <w:t xml:space="preserve"> footnote </w:t>
            </w:r>
            <w:r>
              <w:rPr>
                <w:rFonts w:asciiTheme="majorHAnsi" w:hAnsiTheme="majorHAnsi"/>
                <w:sz w:val="20"/>
              </w:rPr>
              <w:t>4</w:t>
            </w:r>
            <w:r w:rsidRPr="009A60C2">
              <w:rPr>
                <w:rFonts w:asciiTheme="majorHAnsi" w:hAnsiTheme="majorHAnsi"/>
                <w:sz w:val="20"/>
              </w:rPr>
              <w:t>.)</w:t>
            </w:r>
          </w:p>
        </w:tc>
        <w:tc>
          <w:tcPr>
            <w:tcW w:w="4127" w:type="dxa"/>
            <w:vAlign w:val="center"/>
          </w:tcPr>
          <w:p w14:paraId="734EB2A2" w14:textId="7683F5CC" w:rsidR="00662CE0" w:rsidRPr="006B1296" w:rsidRDefault="005F4D3C" w:rsidP="005F4D3C">
            <w:pPr>
              <w:rPr>
                <w:rFonts w:asciiTheme="minorHAnsi" w:hAnsiTheme="minorHAnsi" w:cstheme="minorHAnsi"/>
                <w:noProof/>
                <w:color w:val="FF0000"/>
                <w:szCs w:val="24"/>
              </w:rPr>
            </w:pPr>
            <w:r w:rsidRPr="005F4D3C">
              <w:rPr>
                <w:rFonts w:asciiTheme="minorHAnsi" w:hAnsiTheme="minorHAnsi" w:cstheme="minorHAnsi"/>
                <w:noProof/>
                <w:color w:val="000000" w:themeColor="text1"/>
                <w:szCs w:val="24"/>
              </w:rPr>
              <w:t xml:space="preserve">April 6, 2023 </w:t>
            </w:r>
            <w:r w:rsidR="00465F88" w:rsidRPr="005F4D3C">
              <w:rPr>
                <w:rFonts w:asciiTheme="minorHAnsi" w:hAnsiTheme="minorHAnsi" w:cstheme="minorHAnsi"/>
                <w:noProof/>
                <w:color w:val="000000" w:themeColor="text1"/>
                <w:szCs w:val="24"/>
              </w:rPr>
              <w:t xml:space="preserve">by </w:t>
            </w:r>
            <w:r w:rsidRPr="005F4D3C">
              <w:rPr>
                <w:rFonts w:asciiTheme="minorHAnsi" w:hAnsiTheme="minorHAnsi" w:cstheme="minorHAnsi"/>
                <w:noProof/>
                <w:color w:val="000000" w:themeColor="text1"/>
                <w:szCs w:val="24"/>
              </w:rPr>
              <w:t>3</w:t>
            </w:r>
            <w:r w:rsidR="00CF013C" w:rsidRPr="005F4D3C">
              <w:rPr>
                <w:rFonts w:asciiTheme="minorHAnsi" w:hAnsiTheme="minorHAnsi" w:cstheme="minorHAnsi"/>
                <w:noProof/>
                <w:color w:val="000000" w:themeColor="text1"/>
                <w:szCs w:val="24"/>
              </w:rPr>
              <w:t>:</w:t>
            </w:r>
            <w:r w:rsidRPr="005F4D3C">
              <w:rPr>
                <w:rFonts w:asciiTheme="minorHAnsi" w:hAnsiTheme="minorHAnsi" w:cstheme="minorHAnsi"/>
                <w:noProof/>
                <w:color w:val="000000" w:themeColor="text1"/>
                <w:szCs w:val="24"/>
              </w:rPr>
              <w:t>00</w:t>
            </w:r>
            <w:r w:rsidR="00465F88" w:rsidRPr="005F4D3C">
              <w:rPr>
                <w:rFonts w:asciiTheme="minorHAnsi" w:hAnsiTheme="minorHAnsi" w:cstheme="minorHAnsi"/>
                <w:noProof/>
                <w:color w:val="000000" w:themeColor="text1"/>
                <w:szCs w:val="24"/>
              </w:rPr>
              <w:t xml:space="preserve"> PM Eastern Time</w:t>
            </w:r>
          </w:p>
        </w:tc>
      </w:tr>
      <w:tr w:rsidR="000D0F28" w:rsidRPr="00A975EC" w14:paraId="307530E9" w14:textId="77777777" w:rsidTr="009A60C2">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576F3607" w:rsidR="009A60C2" w:rsidRPr="006B1296" w:rsidRDefault="009A60C2" w:rsidP="00A24527">
            <w:pPr>
              <w:rPr>
                <w:rFonts w:asciiTheme="minorHAnsi" w:hAnsiTheme="minorHAnsi" w:cstheme="minorHAnsi"/>
                <w:szCs w:val="24"/>
              </w:rPr>
            </w:pPr>
            <w:r w:rsidRPr="00A975EC">
              <w:rPr>
                <w:rFonts w:asciiTheme="minorHAnsi" w:hAnsiTheme="minorHAnsi" w:cstheme="minorHAnsi"/>
                <w:sz w:val="20"/>
              </w:rPr>
              <w:t>(</w:t>
            </w:r>
            <w:proofErr w:type="gramStart"/>
            <w:r w:rsidRPr="00A975EC">
              <w:rPr>
                <w:rFonts w:asciiTheme="minorHAnsi" w:hAnsiTheme="minorHAnsi" w:cstheme="minorHAnsi"/>
                <w:sz w:val="20"/>
              </w:rPr>
              <w:t>see</w:t>
            </w:r>
            <w:proofErr w:type="gramEnd"/>
            <w:r w:rsidRPr="00A975EC">
              <w:rPr>
                <w:rFonts w:asciiTheme="minorHAnsi" w:hAnsiTheme="minorHAnsi" w:cstheme="minorHAnsi"/>
                <w:sz w:val="20"/>
              </w:rPr>
              <w:t xml:space="preserve"> footnote </w:t>
            </w:r>
            <w:r w:rsidR="007628C3">
              <w:rPr>
                <w:rFonts w:asciiTheme="minorHAnsi" w:hAnsiTheme="minorHAnsi" w:cstheme="minorHAnsi"/>
                <w:sz w:val="20"/>
              </w:rPr>
              <w:t>4</w:t>
            </w:r>
            <w:r w:rsidRPr="00A975EC">
              <w:rPr>
                <w:rFonts w:asciiTheme="minorHAnsi" w:hAnsiTheme="minorHAnsi" w:cstheme="minorHAnsi"/>
                <w:sz w:val="20"/>
              </w:rPr>
              <w:t>.)</w:t>
            </w:r>
          </w:p>
        </w:tc>
        <w:tc>
          <w:tcPr>
            <w:tcW w:w="4127" w:type="dxa"/>
            <w:vAlign w:val="center"/>
          </w:tcPr>
          <w:p w14:paraId="60301A7E" w14:textId="3BFBFF0A" w:rsidR="000D0F28" w:rsidRPr="00A975EC" w:rsidRDefault="005F4D3C" w:rsidP="005F4D3C">
            <w:pPr>
              <w:rPr>
                <w:rFonts w:asciiTheme="minorHAnsi" w:hAnsiTheme="minorHAnsi" w:cstheme="minorHAnsi"/>
                <w:szCs w:val="24"/>
              </w:rPr>
            </w:pPr>
            <w:r>
              <w:rPr>
                <w:rFonts w:asciiTheme="minorHAnsi" w:hAnsiTheme="minorHAnsi" w:cstheme="minorHAnsi"/>
                <w:szCs w:val="24"/>
              </w:rPr>
              <w:t xml:space="preserve">April 6, 2023 by </w:t>
            </w:r>
            <w:r w:rsidR="000D0F28" w:rsidRPr="00A975EC">
              <w:rPr>
                <w:rFonts w:asciiTheme="minorHAnsi" w:hAnsiTheme="minorHAnsi" w:cstheme="minorHAnsi"/>
                <w:szCs w:val="24"/>
              </w:rPr>
              <w:t>3:00 PM Eastern Time</w:t>
            </w:r>
          </w:p>
        </w:tc>
      </w:tr>
      <w:tr w:rsidR="00B136D9" w:rsidRPr="006B1296" w14:paraId="3CEC44B6" w14:textId="77777777" w:rsidTr="009A60C2">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009A60C2">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7AFF8FDE" w14:textId="77777777" w:rsidTr="009A60C2">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01E55FC4" w14:textId="77777777" w:rsidTr="009A60C2">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1BBC2D69" w14:textId="77777777" w:rsidTr="009A60C2">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77777777" w:rsidR="00B136D9" w:rsidRPr="006B1296" w:rsidRDefault="00B136D9" w:rsidP="00A24527">
            <w:pPr>
              <w:keepNext/>
              <w:jc w:val="center"/>
              <w:rPr>
                <w:rFonts w:asciiTheme="minorHAnsi" w:hAnsiTheme="minorHAnsi" w:cstheme="minorHAnsi"/>
                <w:szCs w:val="24"/>
              </w:rPr>
            </w:pPr>
            <w:r w:rsidRPr="006B1296">
              <w:rPr>
                <w:rFonts w:asciiTheme="minorHAnsi" w:hAnsiTheme="minorHAnsi" w:cstheme="minorHAnsi"/>
                <w:szCs w:val="24"/>
              </w:rPr>
              <w:t>TBD</w:t>
            </w:r>
          </w:p>
        </w:tc>
      </w:tr>
      <w:tr w:rsidR="00B136D9" w:rsidRPr="006B1296" w14:paraId="22A31C39" w14:textId="77777777" w:rsidTr="009A60C2">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19D75B51" w:rsidR="00B136D9" w:rsidRPr="006B1296" w:rsidRDefault="0016455F" w:rsidP="00A24527">
            <w:pPr>
              <w:keepNext/>
              <w:jc w:val="center"/>
              <w:rPr>
                <w:rFonts w:asciiTheme="minorHAnsi" w:hAnsiTheme="minorHAnsi" w:cstheme="minorHAnsi"/>
                <w:color w:val="FF0000"/>
                <w:szCs w:val="24"/>
              </w:rPr>
            </w:pPr>
            <w:r>
              <w:rPr>
                <w:rFonts w:asciiTheme="minorHAnsi" w:hAnsiTheme="minorHAnsi" w:cstheme="minorHAnsi"/>
                <w:noProof/>
                <w:color w:val="000000" w:themeColor="text1"/>
                <w:szCs w:val="24"/>
              </w:rPr>
              <w:t>May 2023</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142" w:name="_1.25_EVIDENCE_OF"/>
      <w:bookmarkStart w:id="143" w:name="_Toc80794462"/>
      <w:bookmarkEnd w:id="142"/>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143"/>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HAnsi"/>
          <w:szCs w:val="24"/>
        </w:rPr>
      </w:pPr>
      <w:r>
        <w:rPr>
          <w:rFonts w:asciiTheme="minorHAnsi" w:hAnsiTheme="minorHAnsi" w:cstheme="minorHAnsi"/>
          <w:szCs w:val="24"/>
        </w:rPr>
        <w:tab/>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144" w:name="_Toc80794463"/>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144"/>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proofErr w:type="gramStart"/>
      <w:r w:rsidR="00B93A9F" w:rsidRPr="006B1296">
        <w:rPr>
          <w:rFonts w:asciiTheme="minorHAnsi" w:hAnsiTheme="minorHAnsi" w:cstheme="minorHAnsi"/>
          <w:szCs w:val="24"/>
        </w:rPr>
        <w:t>S</w:t>
      </w:r>
      <w:r w:rsidRPr="006B1296">
        <w:rPr>
          <w:rFonts w:asciiTheme="minorHAnsi" w:hAnsiTheme="minorHAnsi" w:cstheme="minorHAnsi"/>
          <w:szCs w:val="24"/>
        </w:rPr>
        <w:t>tate</w:t>
      </w:r>
      <w:proofErr w:type="gramEnd"/>
      <w:r w:rsidRPr="006B1296">
        <w:rPr>
          <w:rFonts w:asciiTheme="minorHAnsi" w:hAnsiTheme="minorHAnsi" w:cstheme="minorHAnsi"/>
          <w:szCs w:val="24"/>
        </w:rPr>
        <w:t xml:space="preserv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145" w:name="_Toc5977288"/>
      <w:bookmarkStart w:id="146" w:name="_Toc80794464"/>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145"/>
      <w:bookmarkEnd w:id="146"/>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147"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147"/>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the </w:t>
      </w:r>
      <w:r w:rsidR="009E23BF">
        <w:rPr>
          <w:rFonts w:asciiTheme="minorHAnsi" w:hAnsiTheme="minorHAnsi" w:cstheme="minorHAnsi"/>
          <w:iCs/>
          <w:color w:val="222222"/>
          <w:szCs w:val="24"/>
        </w:rPr>
        <w:t>solicitation</w:t>
      </w:r>
      <w:r w:rsidRPr="006B1296">
        <w:rPr>
          <w:rFonts w:asciiTheme="minorHAnsi" w:hAnsiTheme="minorHAnsi" w:cstheme="minorHAnsi"/>
          <w:iCs/>
          <w:color w:val="222222"/>
          <w:szCs w:val="24"/>
        </w:rPr>
        <w:t>:</w:t>
      </w:r>
    </w:p>
    <w:p w14:paraId="39533B22" w14:textId="77777777" w:rsidR="003F65B0" w:rsidRPr="006B1296"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3F65B0">
      <w:pPr>
        <w:pStyle w:val="ListParagraph"/>
        <w:widowControl/>
        <w:numPr>
          <w:ilvl w:val="0"/>
          <w:numId w:val="3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lastRenderedPageBreak/>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3C24A6F0"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28"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0C543B66" w14:textId="3798BCB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148" w:name="_Section_Two_Proposal"/>
      <w:bookmarkStart w:id="149" w:name="_Toc80794465"/>
      <w:bookmarkEnd w:id="148"/>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149"/>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150" w:name="_2.1_General"/>
      <w:bookmarkStart w:id="151" w:name="_Toc80794466"/>
      <w:bookmarkEnd w:id="150"/>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151"/>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71604983" w14:textId="2B06B5DC" w:rsidR="008C5EA1" w:rsidRDefault="008C5EA1" w:rsidP="006733D7">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the Submission Form is received after the expiration of the first deadline per Section 1.24.  </w:t>
      </w:r>
    </w:p>
    <w:p w14:paraId="1347C7E7" w14:textId="515DEEDE" w:rsidR="008C5EA1" w:rsidRDefault="008C5EA1" w:rsidP="006733D7">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the Submission Form </w:t>
      </w:r>
      <w:r w:rsidR="00C15BCA">
        <w:rPr>
          <w:rFonts w:asciiTheme="minorHAnsi" w:hAnsiTheme="minorHAnsi" w:cstheme="minorHAnsi"/>
          <w:szCs w:val="24"/>
        </w:rPr>
        <w:t xml:space="preserve">is received </w:t>
      </w:r>
      <w:r w:rsidR="009C7925">
        <w:rPr>
          <w:rFonts w:asciiTheme="minorHAnsi" w:hAnsiTheme="minorHAnsi" w:cstheme="minorHAnsi"/>
          <w:szCs w:val="24"/>
        </w:rPr>
        <w:t xml:space="preserve">without the </w:t>
      </w:r>
      <w:r>
        <w:rPr>
          <w:rFonts w:asciiTheme="minorHAnsi" w:hAnsiTheme="minorHAnsi" w:cstheme="minorHAnsi"/>
          <w:szCs w:val="24"/>
        </w:rPr>
        <w:t xml:space="preserve">Executive Summary and/or the required completed Attachment J, Attestation Form attached. </w:t>
      </w:r>
    </w:p>
    <w:p w14:paraId="38F648D8" w14:textId="285CCC7D" w:rsidR="00B136D9" w:rsidRDefault="00B136D9" w:rsidP="006733D7">
      <w:pPr>
        <w:widowControl/>
        <w:numPr>
          <w:ilvl w:val="0"/>
          <w:numId w:val="1"/>
        </w:numPr>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be in the form of a letter</w:t>
      </w:r>
      <w:r w:rsidR="00255C83">
        <w:rPr>
          <w:rFonts w:asciiTheme="minorHAnsi" w:hAnsiTheme="minorHAnsi" w:cstheme="minorHAnsi"/>
          <w:szCs w:val="24"/>
        </w:rPr>
        <w:t xml:space="preserve"> and attached to the Submission Form</w:t>
      </w:r>
      <w:r w:rsidR="00E96B3B">
        <w:rPr>
          <w:rFonts w:asciiTheme="minorHAnsi" w:hAnsiTheme="minorHAnsi" w:cstheme="minorHAnsi"/>
          <w:szCs w:val="24"/>
        </w:rPr>
        <w:t>.</w:t>
      </w:r>
    </w:p>
    <w:p w14:paraId="6E4E4435" w14:textId="6728966A" w:rsidR="001627B8" w:rsidRPr="006B1296" w:rsidRDefault="001627B8" w:rsidP="006733D7">
      <w:pPr>
        <w:widowControl/>
        <w:numPr>
          <w:ilvl w:val="0"/>
          <w:numId w:val="1"/>
        </w:numPr>
        <w:rPr>
          <w:rFonts w:asciiTheme="minorHAnsi" w:hAnsiTheme="minorHAnsi" w:cstheme="minorHAnsi"/>
          <w:szCs w:val="24"/>
        </w:rPr>
      </w:pPr>
      <w:r w:rsidRPr="00451C4D">
        <w:rPr>
          <w:rFonts w:asciiTheme="minorHAnsi" w:hAnsiTheme="minorHAnsi" w:cstheme="minorHAnsi"/>
          <w:b/>
          <w:bCs/>
          <w:szCs w:val="24"/>
        </w:rPr>
        <w:t>Attachment J</w:t>
      </w:r>
      <w:r>
        <w:rPr>
          <w:rFonts w:asciiTheme="minorHAnsi" w:hAnsiTheme="minorHAnsi" w:cstheme="minorHAnsi"/>
          <w:szCs w:val="24"/>
        </w:rPr>
        <w:t>, the Attestation Form, must be attached to the Submission Form.</w:t>
      </w:r>
    </w:p>
    <w:p w14:paraId="4B34E2AE" w14:textId="77777777" w:rsidR="008C5EA1" w:rsidRDefault="008C5EA1" w:rsidP="008C5EA1">
      <w:pPr>
        <w:widowControl/>
        <w:numPr>
          <w:ilvl w:val="0"/>
          <w:numId w:val="1"/>
        </w:numPr>
        <w:rPr>
          <w:rFonts w:asciiTheme="minorHAnsi" w:hAnsiTheme="minorHAnsi" w:cstheme="minorHAnsi"/>
          <w:szCs w:val="24"/>
        </w:rPr>
      </w:pPr>
      <w:r>
        <w:rPr>
          <w:rFonts w:asciiTheme="minorHAnsi" w:hAnsiTheme="minorHAnsi" w:cstheme="minorHAnsi"/>
          <w:szCs w:val="24"/>
        </w:rPr>
        <w:t xml:space="preserve">Proposals will be disqualified if Flash Drives are received after the expiration of the second deadline per Section 1.24. </w:t>
      </w:r>
    </w:p>
    <w:p w14:paraId="0ABC26A2" w14:textId="7FE967EF" w:rsidR="00E96B3B" w:rsidRPr="00E96B3B" w:rsidRDefault="00B136D9" w:rsidP="006C5C0F">
      <w:pPr>
        <w:pStyle w:val="ListParagraph"/>
        <w:widowControl/>
        <w:numPr>
          <w:ilvl w:val="0"/>
          <w:numId w:val="1"/>
        </w:numPr>
        <w:rPr>
          <w:rFonts w:asciiTheme="minorHAnsi" w:hAnsiTheme="minorHAnsi" w:cstheme="minorHAnsi"/>
          <w:color w:val="0000FF"/>
          <w:sz w:val="22"/>
          <w:szCs w:val="22"/>
          <w:u w:val="single"/>
        </w:rPr>
      </w:pPr>
      <w:proofErr w:type="gramStart"/>
      <w:r w:rsidRPr="00E96B3B">
        <w:rPr>
          <w:rFonts w:asciiTheme="minorHAnsi" w:hAnsiTheme="minorHAnsi" w:cstheme="minorHAnsi"/>
          <w:szCs w:val="24"/>
        </w:rPr>
        <w:t>Each item,</w:t>
      </w:r>
      <w:r w:rsidR="00E8493F" w:rsidRPr="00E96B3B">
        <w:rPr>
          <w:rFonts w:asciiTheme="minorHAnsi" w:hAnsiTheme="minorHAnsi" w:cstheme="minorHAnsi"/>
          <w:szCs w:val="24"/>
        </w:rPr>
        <w:t xml:space="preserve"> </w:t>
      </w:r>
      <w:r w:rsidR="00EA2BA5" w:rsidRPr="00E96B3B">
        <w:rPr>
          <w:rFonts w:asciiTheme="minorHAnsi" w:hAnsiTheme="minorHAnsi" w:cstheme="minorHAnsi"/>
          <w:szCs w:val="24"/>
        </w:rPr>
        <w:t>Executive Summary</w:t>
      </w:r>
      <w:r w:rsidRPr="00E96B3B">
        <w:rPr>
          <w:rFonts w:asciiTheme="minorHAnsi" w:hAnsiTheme="minorHAnsi" w:cstheme="minorHAnsi"/>
          <w:szCs w:val="24"/>
        </w:rPr>
        <w:t>, Business Proposal</w:t>
      </w:r>
      <w:r w:rsidR="00F5046C" w:rsidRPr="00E96B3B">
        <w:rPr>
          <w:rFonts w:asciiTheme="minorHAnsi" w:hAnsiTheme="minorHAnsi" w:cstheme="minorHAnsi"/>
          <w:szCs w:val="24"/>
        </w:rPr>
        <w:t>,</w:t>
      </w:r>
      <w:r w:rsidRPr="00E96B3B">
        <w:rPr>
          <w:rFonts w:asciiTheme="minorHAnsi" w:hAnsiTheme="minorHAnsi" w:cstheme="minorHAnsi"/>
          <w:szCs w:val="24"/>
        </w:rPr>
        <w:t xml:space="preserve"> Technical Proposal</w:t>
      </w:r>
      <w:r w:rsidR="00F5046C" w:rsidRPr="00E96B3B">
        <w:rPr>
          <w:rFonts w:asciiTheme="minorHAnsi" w:hAnsiTheme="minorHAnsi" w:cstheme="minorHAnsi"/>
          <w:szCs w:val="24"/>
        </w:rPr>
        <w:t>,</w:t>
      </w:r>
      <w:r w:rsidR="0070193E" w:rsidRPr="00E96B3B">
        <w:rPr>
          <w:rFonts w:asciiTheme="minorHAnsi" w:hAnsiTheme="minorHAnsi" w:cstheme="minorHAnsi"/>
          <w:szCs w:val="24"/>
        </w:rPr>
        <w:t xml:space="preserve"> </w:t>
      </w:r>
      <w:r w:rsidRPr="00E96B3B">
        <w:rPr>
          <w:rFonts w:asciiTheme="minorHAnsi" w:hAnsiTheme="minorHAnsi" w:cstheme="minorHAnsi"/>
          <w:szCs w:val="24"/>
        </w:rPr>
        <w:t xml:space="preserve">Cost </w:t>
      </w:r>
      <w:r w:rsidR="00387CD4" w:rsidRPr="00E96B3B">
        <w:rPr>
          <w:rFonts w:asciiTheme="minorHAnsi" w:hAnsiTheme="minorHAnsi" w:cstheme="minorHAnsi"/>
          <w:szCs w:val="24"/>
        </w:rPr>
        <w:t>Proposal,</w:t>
      </w:r>
      <w:r w:rsidR="0070193E" w:rsidRPr="00E96B3B">
        <w:rPr>
          <w:rFonts w:asciiTheme="minorHAnsi" w:hAnsiTheme="minorHAnsi" w:cstheme="minorHAnsi"/>
          <w:szCs w:val="24"/>
        </w:rPr>
        <w:t xml:space="preserve"> </w:t>
      </w:r>
      <w:r w:rsidR="00C04E7C" w:rsidRPr="00E96B3B">
        <w:rPr>
          <w:rFonts w:asciiTheme="minorHAnsi" w:hAnsiTheme="minorHAnsi" w:cstheme="minorHAnsi"/>
          <w:szCs w:val="24"/>
        </w:rPr>
        <w:t xml:space="preserve">and </w:t>
      </w:r>
      <w:r w:rsidR="001634FF" w:rsidRPr="00E96B3B">
        <w:rPr>
          <w:rFonts w:asciiTheme="minorHAnsi" w:hAnsiTheme="minorHAnsi" w:cstheme="minorHAnsi"/>
          <w:szCs w:val="24"/>
        </w:rPr>
        <w:t>a</w:t>
      </w:r>
      <w:r w:rsidR="00C04E7C" w:rsidRPr="00E96B3B">
        <w:rPr>
          <w:rFonts w:asciiTheme="minorHAnsi" w:hAnsiTheme="minorHAnsi" w:cstheme="minorHAnsi"/>
          <w:szCs w:val="24"/>
        </w:rPr>
        <w:t>ttachments</w:t>
      </w:r>
      <w:r w:rsidR="00E8493F" w:rsidRPr="00E96B3B">
        <w:rPr>
          <w:rFonts w:asciiTheme="minorHAnsi" w:hAnsiTheme="minorHAnsi" w:cstheme="minorHAnsi"/>
          <w:szCs w:val="24"/>
        </w:rPr>
        <w:t>,</w:t>
      </w:r>
      <w:proofErr w:type="gramEnd"/>
      <w:r w:rsidR="00E8493F" w:rsidRPr="00E96B3B">
        <w:rPr>
          <w:rFonts w:asciiTheme="minorHAnsi" w:hAnsiTheme="minorHAnsi" w:cstheme="minorHAnsi"/>
          <w:szCs w:val="24"/>
        </w:rPr>
        <w:t xml:space="preserve"> </w:t>
      </w:r>
      <w:r w:rsidRPr="00E96B3B">
        <w:rPr>
          <w:rFonts w:asciiTheme="minorHAnsi" w:hAnsiTheme="minorHAnsi" w:cstheme="minorHAnsi"/>
          <w:szCs w:val="24"/>
        </w:rPr>
        <w:t xml:space="preserve">must be separate </w:t>
      </w:r>
      <w:r w:rsidR="00F92CF1" w:rsidRPr="00E96B3B">
        <w:rPr>
          <w:rFonts w:asciiTheme="minorHAnsi" w:hAnsiTheme="minorHAnsi" w:cstheme="minorHAnsi"/>
          <w:szCs w:val="24"/>
        </w:rPr>
        <w:t>standalone</w:t>
      </w:r>
      <w:r w:rsidRPr="00E96B3B">
        <w:rPr>
          <w:rFonts w:asciiTheme="minorHAnsi" w:hAnsiTheme="minorHAnsi" w:cstheme="minorHAnsi"/>
          <w:szCs w:val="24"/>
        </w:rPr>
        <w:t xml:space="preserve"> electronic files. Please do not submit your proposal as one large file.</w:t>
      </w:r>
      <w:r w:rsidR="004C19DC" w:rsidRPr="00E96B3B">
        <w:rPr>
          <w:rFonts w:asciiTheme="minorHAnsi" w:hAnsiTheme="minorHAnsi" w:cstheme="minorHAnsi"/>
          <w:szCs w:val="24"/>
        </w:rPr>
        <w:t xml:space="preserve"> </w:t>
      </w:r>
    </w:p>
    <w:p w14:paraId="607AB4AE" w14:textId="6CA742F2" w:rsidR="0090424A" w:rsidRPr="00E96B3B" w:rsidRDefault="0090424A" w:rsidP="006C5C0F">
      <w:pPr>
        <w:pStyle w:val="ListParagraph"/>
        <w:widowControl/>
        <w:numPr>
          <w:ilvl w:val="0"/>
          <w:numId w:val="1"/>
        </w:numPr>
        <w:rPr>
          <w:rFonts w:asciiTheme="minorHAnsi" w:hAnsiTheme="minorHAnsi" w:cstheme="minorHAnsi"/>
          <w:color w:val="0000FF"/>
          <w:sz w:val="22"/>
          <w:szCs w:val="22"/>
          <w:u w:val="single"/>
        </w:rPr>
      </w:pPr>
      <w:r w:rsidRPr="00E96B3B">
        <w:rPr>
          <w:rFonts w:asciiTheme="minorHAnsi" w:hAnsiTheme="minorHAnsi" w:cstheme="minorHAnsi"/>
          <w:szCs w:val="24"/>
        </w:rPr>
        <w:t xml:space="preserve">A Bidder </w:t>
      </w:r>
      <w:r w:rsidR="00716540" w:rsidRPr="00E96B3B">
        <w:rPr>
          <w:rFonts w:asciiTheme="minorHAnsi" w:hAnsiTheme="minorHAnsi" w:cstheme="minorHAnsi"/>
          <w:szCs w:val="24"/>
        </w:rPr>
        <w:t>ID</w:t>
      </w:r>
      <w:r w:rsidR="00234C7C" w:rsidRPr="00E96B3B">
        <w:rPr>
          <w:rFonts w:asciiTheme="minorHAnsi" w:hAnsiTheme="minorHAnsi" w:cstheme="minorHAnsi"/>
          <w:szCs w:val="24"/>
        </w:rPr>
        <w:t xml:space="preserve"> is</w:t>
      </w:r>
      <w:r w:rsidR="00716540" w:rsidRPr="00E96B3B">
        <w:rPr>
          <w:rFonts w:asciiTheme="minorHAnsi" w:hAnsiTheme="minorHAnsi" w:cstheme="minorHAnsi"/>
          <w:szCs w:val="24"/>
        </w:rPr>
        <w:t xml:space="preserve"> </w:t>
      </w:r>
      <w:r w:rsidR="00234C7C" w:rsidRPr="00E96B3B">
        <w:rPr>
          <w:rFonts w:asciiTheme="minorHAnsi" w:hAnsiTheme="minorHAnsi" w:cstheme="minorHAnsi"/>
          <w:szCs w:val="24"/>
        </w:rPr>
        <w:t xml:space="preserve">a </w:t>
      </w:r>
      <w:r w:rsidR="00716540" w:rsidRPr="00E96B3B">
        <w:rPr>
          <w:rFonts w:asciiTheme="minorHAnsi" w:hAnsiTheme="minorHAnsi" w:cstheme="minorHAnsi"/>
          <w:szCs w:val="24"/>
        </w:rPr>
        <w:t xml:space="preserve">required </w:t>
      </w:r>
      <w:r w:rsidR="00234C7C" w:rsidRPr="00E96B3B">
        <w:rPr>
          <w:rFonts w:asciiTheme="minorHAnsi" w:hAnsiTheme="minorHAnsi" w:cstheme="minorHAnsi"/>
          <w:szCs w:val="24"/>
        </w:rPr>
        <w:t xml:space="preserve">field </w:t>
      </w:r>
      <w:r w:rsidR="00E96B3B">
        <w:rPr>
          <w:rFonts w:asciiTheme="minorHAnsi" w:hAnsiTheme="minorHAnsi" w:cstheme="minorHAnsi"/>
          <w:szCs w:val="24"/>
        </w:rPr>
        <w:t xml:space="preserve">on the Submission Form </w:t>
      </w:r>
      <w:r w:rsidR="00716540" w:rsidRPr="00E96B3B">
        <w:rPr>
          <w:rFonts w:asciiTheme="minorHAnsi" w:hAnsiTheme="minorHAnsi" w:cstheme="minorHAnsi"/>
          <w:szCs w:val="24"/>
        </w:rPr>
        <w:t xml:space="preserve">to submit a response. </w:t>
      </w:r>
      <w:r w:rsidR="00E96B3B">
        <w:rPr>
          <w:rFonts w:asciiTheme="minorHAnsi" w:hAnsiTheme="minorHAnsi" w:cstheme="minorHAnsi"/>
          <w:szCs w:val="24"/>
        </w:rPr>
        <w:t>A Bidder ID list is available at</w:t>
      </w:r>
      <w:r w:rsidR="0052009B">
        <w:rPr>
          <w:rFonts w:asciiTheme="minorHAnsi" w:hAnsiTheme="minorHAnsi" w:cstheme="minorHAnsi"/>
          <w:szCs w:val="24"/>
        </w:rPr>
        <w:t xml:space="preserve"> </w:t>
      </w:r>
      <w:bookmarkStart w:id="152" w:name="_Hlk94691753"/>
      <w:r w:rsidR="00631B96">
        <w:rPr>
          <w:rFonts w:asciiTheme="minorHAnsi" w:hAnsiTheme="minorHAnsi" w:cstheme="minorHAnsi"/>
        </w:rPr>
        <w:fldChar w:fldCharType="begin"/>
      </w:r>
      <w:r w:rsidR="00631B96">
        <w:rPr>
          <w:rFonts w:asciiTheme="minorHAnsi" w:hAnsiTheme="minorHAnsi" w:cstheme="minorHAnsi"/>
        </w:rPr>
        <w:instrText xml:space="preserve"> HYPERLINK "</w:instrText>
      </w:r>
      <w:r w:rsidR="00631B96" w:rsidRPr="008C5EA1">
        <w:rPr>
          <w:rFonts w:asciiTheme="minorHAnsi" w:hAnsiTheme="minorHAnsi" w:cstheme="minorHAnsi"/>
        </w:rPr>
        <w:instrText>https://www.in.gov/idoa/procurement/supplier-resource-center/requirements-to-do-business-with-the-state/bidder-profile-registration</w:instrText>
      </w:r>
      <w:r w:rsidR="00631B96">
        <w:rPr>
          <w:rFonts w:asciiTheme="minorHAnsi" w:hAnsiTheme="minorHAnsi" w:cstheme="minorHAnsi"/>
        </w:rPr>
        <w:instrText xml:space="preserve">/" </w:instrText>
      </w:r>
      <w:r w:rsidR="00631B96">
        <w:rPr>
          <w:rFonts w:asciiTheme="minorHAnsi" w:hAnsiTheme="minorHAnsi" w:cstheme="minorHAnsi"/>
        </w:rPr>
      </w:r>
      <w:r w:rsidR="00631B96">
        <w:rPr>
          <w:rFonts w:asciiTheme="minorHAnsi" w:hAnsiTheme="minorHAnsi" w:cstheme="minorHAnsi"/>
        </w:rPr>
        <w:fldChar w:fldCharType="separate"/>
      </w:r>
      <w:r w:rsidR="00631B96" w:rsidRPr="00A536FE">
        <w:rPr>
          <w:rStyle w:val="Hyperlink"/>
          <w:rFonts w:asciiTheme="minorHAnsi" w:hAnsiTheme="minorHAnsi" w:cstheme="minorHAnsi"/>
        </w:rPr>
        <w:t>https://www.in.gov/idoa/procurement/supplier-resource-center/requirements-to-do-business-with-the-state/bidder-profile-registration/</w:t>
      </w:r>
      <w:r w:rsidR="00631B96">
        <w:rPr>
          <w:rFonts w:asciiTheme="minorHAnsi" w:hAnsiTheme="minorHAnsi" w:cstheme="minorHAnsi"/>
        </w:rPr>
        <w:fldChar w:fldCharType="end"/>
      </w:r>
      <w:r w:rsidR="00631B96">
        <w:rPr>
          <w:rFonts w:asciiTheme="minorHAnsi" w:hAnsiTheme="minorHAnsi" w:cstheme="minorHAnsi"/>
        </w:rPr>
        <w:t xml:space="preserve"> </w:t>
      </w:r>
    </w:p>
    <w:p w14:paraId="0219D187" w14:textId="212879D4" w:rsidR="00D55D5D" w:rsidRDefault="00D55D5D" w:rsidP="008F52E5">
      <w:pPr>
        <w:widowControl/>
        <w:numPr>
          <w:ilvl w:val="0"/>
          <w:numId w:val="1"/>
        </w:numPr>
        <w:rPr>
          <w:rFonts w:asciiTheme="minorHAnsi" w:hAnsiTheme="minorHAnsi" w:cstheme="minorHAnsi"/>
          <w:szCs w:val="24"/>
        </w:rPr>
      </w:pPr>
      <w:bookmarkStart w:id="153" w:name="_Hlk79232444"/>
      <w:bookmarkEnd w:id="152"/>
      <w:r w:rsidRPr="006B1296">
        <w:rPr>
          <w:rFonts w:asciiTheme="minorHAnsi" w:hAnsiTheme="minorHAnsi" w:cstheme="minorHAnsi"/>
          <w:szCs w:val="24"/>
        </w:rPr>
        <w:t xml:space="preserve">Requests to extend the due date </w:t>
      </w:r>
      <w:r w:rsidR="00234C7C">
        <w:rPr>
          <w:rFonts w:asciiTheme="minorHAnsi" w:hAnsiTheme="minorHAnsi" w:cstheme="minorHAnsi"/>
          <w:szCs w:val="24"/>
        </w:rPr>
        <w:t xml:space="preserve">to accommodate delivery challenges </w:t>
      </w:r>
      <w:r w:rsidRPr="006B1296">
        <w:rPr>
          <w:rFonts w:asciiTheme="minorHAnsi" w:hAnsiTheme="minorHAnsi" w:cstheme="minorHAnsi"/>
          <w:szCs w:val="24"/>
        </w:rPr>
        <w:t xml:space="preserve">will be denied. </w:t>
      </w:r>
      <w:r w:rsidR="00234C7C">
        <w:rPr>
          <w:rFonts w:asciiTheme="minorHAnsi" w:hAnsiTheme="minorHAnsi" w:cstheme="minorHAnsi"/>
          <w:szCs w:val="24"/>
        </w:rPr>
        <w:t xml:space="preserve">Submission </w:t>
      </w:r>
      <w:r w:rsidR="00E96B3B">
        <w:rPr>
          <w:rFonts w:asciiTheme="minorHAnsi" w:hAnsiTheme="minorHAnsi" w:cstheme="minorHAnsi"/>
          <w:szCs w:val="24"/>
        </w:rPr>
        <w:t>F</w:t>
      </w:r>
      <w:r w:rsidR="00234C7C">
        <w:rPr>
          <w:rFonts w:asciiTheme="minorHAnsi" w:hAnsiTheme="minorHAnsi" w:cstheme="minorHAnsi"/>
          <w:szCs w:val="24"/>
        </w:rPr>
        <w:t xml:space="preserve">orm and </w:t>
      </w:r>
      <w:r w:rsidR="00EE0D4F">
        <w:rPr>
          <w:rFonts w:asciiTheme="minorHAnsi" w:hAnsiTheme="minorHAnsi" w:cstheme="minorHAnsi"/>
          <w:szCs w:val="24"/>
        </w:rPr>
        <w:t xml:space="preserve">Flash Drive </w:t>
      </w:r>
      <w:r w:rsidR="00234C7C">
        <w:rPr>
          <w:rFonts w:asciiTheme="minorHAnsi" w:hAnsiTheme="minorHAnsi" w:cstheme="minorHAnsi"/>
          <w:szCs w:val="24"/>
        </w:rPr>
        <w:t xml:space="preserve">responses </w:t>
      </w:r>
      <w:r w:rsidRPr="006B1296">
        <w:rPr>
          <w:rFonts w:asciiTheme="minorHAnsi" w:hAnsiTheme="minorHAnsi" w:cstheme="minorHAnsi"/>
          <w:szCs w:val="24"/>
        </w:rPr>
        <w:t>not submitted by the deadline</w:t>
      </w:r>
      <w:r w:rsidR="00234C7C">
        <w:rPr>
          <w:rFonts w:asciiTheme="minorHAnsi" w:hAnsiTheme="minorHAnsi" w:cstheme="minorHAnsi"/>
          <w:szCs w:val="24"/>
        </w:rPr>
        <w:t>s</w:t>
      </w:r>
      <w:r w:rsidRPr="006B1296">
        <w:rPr>
          <w:rFonts w:asciiTheme="minorHAnsi" w:hAnsiTheme="minorHAnsi" w:cstheme="minorHAnsi"/>
          <w:szCs w:val="24"/>
        </w:rPr>
        <w:t xml:space="preserve"> will not be considered</w:t>
      </w:r>
      <w:r w:rsidR="00234C7C">
        <w:rPr>
          <w:rFonts w:asciiTheme="minorHAnsi" w:hAnsiTheme="minorHAnsi" w:cstheme="minorHAnsi"/>
          <w:szCs w:val="24"/>
        </w:rPr>
        <w:t xml:space="preserve">; sending </w:t>
      </w:r>
      <w:r w:rsidR="00457927">
        <w:rPr>
          <w:rFonts w:asciiTheme="minorHAnsi" w:hAnsiTheme="minorHAnsi" w:cstheme="minorHAnsi"/>
          <w:szCs w:val="24"/>
        </w:rPr>
        <w:t xml:space="preserve">responses </w:t>
      </w:r>
      <w:r w:rsidR="00234C7C">
        <w:rPr>
          <w:rFonts w:asciiTheme="minorHAnsi" w:hAnsiTheme="minorHAnsi" w:cstheme="minorHAnsi"/>
          <w:szCs w:val="24"/>
        </w:rPr>
        <w:t xml:space="preserve">via email </w:t>
      </w:r>
      <w:r w:rsidR="00EE0D4F">
        <w:rPr>
          <w:rFonts w:asciiTheme="minorHAnsi" w:hAnsiTheme="minorHAnsi" w:cstheme="minorHAnsi"/>
          <w:szCs w:val="24"/>
        </w:rPr>
        <w:t xml:space="preserve">or hand delivery </w:t>
      </w:r>
      <w:r w:rsidR="00457927">
        <w:rPr>
          <w:rFonts w:asciiTheme="minorHAnsi" w:hAnsiTheme="minorHAnsi" w:cstheme="minorHAnsi"/>
          <w:szCs w:val="24"/>
        </w:rPr>
        <w:t xml:space="preserve">will not </w:t>
      </w:r>
      <w:r w:rsidR="00234C7C">
        <w:rPr>
          <w:rFonts w:asciiTheme="minorHAnsi" w:hAnsiTheme="minorHAnsi" w:cstheme="minorHAnsi"/>
          <w:szCs w:val="24"/>
        </w:rPr>
        <w:t>be a viable alternative</w:t>
      </w:r>
      <w:r w:rsidRPr="006B1296">
        <w:rPr>
          <w:rFonts w:asciiTheme="minorHAnsi" w:hAnsiTheme="minorHAnsi" w:cstheme="minorHAnsi"/>
          <w:szCs w:val="24"/>
        </w:rPr>
        <w:t>.</w:t>
      </w:r>
      <w:bookmarkEnd w:id="153"/>
    </w:p>
    <w:p w14:paraId="55ABCECF" w14:textId="10B10672" w:rsidR="00B4552D" w:rsidRPr="006B1296" w:rsidRDefault="00B4552D" w:rsidP="008F52E5">
      <w:pPr>
        <w:widowControl/>
        <w:numPr>
          <w:ilvl w:val="0"/>
          <w:numId w:val="1"/>
        </w:numPr>
        <w:rPr>
          <w:rFonts w:asciiTheme="minorHAnsi" w:hAnsiTheme="minorHAnsi" w:cstheme="minorHAnsi"/>
          <w:szCs w:val="24"/>
        </w:rPr>
      </w:pPr>
      <w:r w:rsidRPr="006B1296">
        <w:rPr>
          <w:rFonts w:asciiTheme="minorHAnsi" w:hAnsiTheme="minorHAnsi" w:cstheme="minorHAnsi"/>
          <w:szCs w:val="24"/>
        </w:rPr>
        <w:t xml:space="preserve">The State strongly encourages </w:t>
      </w:r>
      <w:r w:rsidR="00E96B3B">
        <w:rPr>
          <w:rFonts w:asciiTheme="minorHAnsi" w:hAnsiTheme="minorHAnsi" w:cstheme="minorHAnsi"/>
          <w:szCs w:val="24"/>
        </w:rPr>
        <w:t>R</w:t>
      </w:r>
      <w:r w:rsidRPr="006B1296">
        <w:rPr>
          <w:rFonts w:asciiTheme="minorHAnsi" w:hAnsiTheme="minorHAnsi" w:cstheme="minorHAnsi"/>
          <w:szCs w:val="24"/>
        </w:rPr>
        <w:t xml:space="preserve">espondents to allow plenty of time </w:t>
      </w:r>
      <w:r w:rsidR="00234C7C">
        <w:rPr>
          <w:rFonts w:asciiTheme="minorHAnsi" w:hAnsiTheme="minorHAnsi" w:cstheme="minorHAnsi"/>
          <w:szCs w:val="24"/>
        </w:rPr>
        <w:t xml:space="preserve">to ship </w:t>
      </w:r>
      <w:r w:rsidRPr="006B1296">
        <w:rPr>
          <w:rFonts w:asciiTheme="minorHAnsi" w:hAnsiTheme="minorHAnsi" w:cstheme="minorHAnsi"/>
          <w:szCs w:val="24"/>
        </w:rPr>
        <w:t>their proposals</w:t>
      </w:r>
      <w:r w:rsidR="00996413">
        <w:rPr>
          <w:rFonts w:asciiTheme="minorHAnsi" w:hAnsiTheme="minorHAnsi" w:cstheme="minorHAnsi"/>
          <w:szCs w:val="24"/>
        </w:rPr>
        <w:t xml:space="preserve"> on Flash Drives</w:t>
      </w:r>
      <w:r w:rsidRPr="006B1296">
        <w:rPr>
          <w:rFonts w:asciiTheme="minorHAnsi" w:hAnsiTheme="minorHAnsi" w:cstheme="minorHAnsi"/>
          <w:szCs w:val="24"/>
        </w:rPr>
        <w:t xml:space="preserve">.  </w:t>
      </w:r>
    </w:p>
    <w:p w14:paraId="21297240" w14:textId="7250F0F8" w:rsidR="00B136D9" w:rsidRPr="006B1296" w:rsidRDefault="00F13306" w:rsidP="00C723B6">
      <w:pPr>
        <w:pStyle w:val="ListParagraph"/>
        <w:widowControl/>
        <w:numPr>
          <w:ilvl w:val="0"/>
          <w:numId w:val="1"/>
        </w:numPr>
        <w:rPr>
          <w:rFonts w:asciiTheme="minorHAnsi" w:hAnsiTheme="minorHAnsi" w:cstheme="minorHAnsi"/>
          <w:szCs w:val="24"/>
        </w:rPr>
      </w:pPr>
      <w:bookmarkStart w:id="154" w:name="_Hlk79232530"/>
      <w:r w:rsidRPr="006B1296">
        <w:rPr>
          <w:rFonts w:asciiTheme="minorHAnsi" w:hAnsiTheme="minorHAnsi" w:cstheme="minorHAnsi"/>
          <w:szCs w:val="24"/>
        </w:rPr>
        <w:t>Please</w:t>
      </w:r>
      <w:r w:rsidR="00B136D9" w:rsidRPr="006B1296">
        <w:rPr>
          <w:rFonts w:asciiTheme="minorHAnsi" w:hAnsiTheme="minorHAnsi" w:cstheme="minorHAnsi"/>
          <w:szCs w:val="24"/>
        </w:rPr>
        <w:t xml:space="preserve"> submit all attachments in their original format.</w:t>
      </w:r>
      <w:r w:rsidR="00227E6C" w:rsidRPr="006B1296">
        <w:rPr>
          <w:rFonts w:asciiTheme="minorHAnsi" w:hAnsiTheme="minorHAnsi" w:cstheme="minorHAnsi"/>
          <w:szCs w:val="24"/>
        </w:rPr>
        <w:t xml:space="preserve"> </w:t>
      </w:r>
      <w:r w:rsidR="00227E6C" w:rsidRPr="006B1296">
        <w:rPr>
          <w:rFonts w:asciiTheme="minorHAnsi" w:hAnsiTheme="minorHAnsi" w:cstheme="minorHAnsi"/>
          <w:iCs/>
          <w:szCs w:val="24"/>
        </w:rPr>
        <w:t>Any attempt to manipulate the format of the document</w:t>
      </w:r>
      <w:r w:rsidR="00E96B3B">
        <w:rPr>
          <w:rFonts w:asciiTheme="minorHAnsi" w:hAnsiTheme="minorHAnsi" w:cstheme="minorHAnsi"/>
          <w:iCs/>
          <w:szCs w:val="24"/>
        </w:rPr>
        <w:t>s</w:t>
      </w:r>
      <w:r w:rsidR="00227E6C" w:rsidRPr="006B1296">
        <w:rPr>
          <w:rFonts w:asciiTheme="minorHAnsi" w:hAnsiTheme="minorHAnsi" w:cstheme="minorHAnsi"/>
          <w:iCs/>
          <w:szCs w:val="24"/>
        </w:rPr>
        <w:t xml:space="preserve"> that deviates from the current format will put your proposal at risk</w:t>
      </w:r>
      <w:r w:rsidR="00160600" w:rsidRPr="006B1296">
        <w:rPr>
          <w:rFonts w:asciiTheme="minorHAnsi" w:hAnsiTheme="minorHAnsi" w:cstheme="minorHAnsi"/>
          <w:iCs/>
          <w:szCs w:val="24"/>
        </w:rPr>
        <w:t xml:space="preserve"> </w:t>
      </w:r>
      <w:r w:rsidR="00641E73" w:rsidRPr="006B1296">
        <w:rPr>
          <w:rFonts w:asciiTheme="minorHAnsi" w:hAnsiTheme="minorHAnsi" w:cstheme="minorHAnsi"/>
          <w:iCs/>
          <w:szCs w:val="24"/>
        </w:rPr>
        <w:t>of disqualification</w:t>
      </w:r>
      <w:r w:rsidR="00160600" w:rsidRPr="006B1296">
        <w:rPr>
          <w:rFonts w:asciiTheme="minorHAnsi" w:hAnsiTheme="minorHAnsi" w:cstheme="minorHAnsi"/>
          <w:iCs/>
          <w:szCs w:val="24"/>
        </w:rPr>
        <w:t>.</w:t>
      </w:r>
      <w:bookmarkEnd w:id="154"/>
      <w:r w:rsidR="00160600" w:rsidRPr="006B1296">
        <w:rPr>
          <w:rFonts w:asciiTheme="minorHAnsi" w:hAnsiTheme="minorHAnsi" w:cstheme="minorHAnsi"/>
          <w:iCs/>
          <w:szCs w:val="24"/>
        </w:rPr>
        <w:t xml:space="preserve"> </w:t>
      </w:r>
    </w:p>
    <w:p w14:paraId="1974F80E" w14:textId="77777777" w:rsidR="00457927" w:rsidRDefault="00B136D9" w:rsidP="006733D7">
      <w:pPr>
        <w:widowControl/>
        <w:numPr>
          <w:ilvl w:val="0"/>
          <w:numId w:val="1"/>
        </w:numPr>
        <w:rPr>
          <w:rFonts w:asciiTheme="minorHAnsi" w:hAnsiTheme="minorHAnsi" w:cstheme="minorHAnsi"/>
          <w:szCs w:val="24"/>
        </w:rPr>
      </w:pPr>
      <w:r w:rsidRPr="006B1296">
        <w:rPr>
          <w:rFonts w:asciiTheme="minorHAnsi" w:hAnsiTheme="minorHAnsi" w:cstheme="minorHAnsi"/>
          <w:szCs w:val="24"/>
        </w:rPr>
        <w:t>Confidential Information must also be clearly marked</w:t>
      </w:r>
      <w:r w:rsidR="00DD5CB5" w:rsidRPr="006B1296">
        <w:rPr>
          <w:rFonts w:asciiTheme="minorHAnsi" w:hAnsiTheme="minorHAnsi" w:cstheme="minorHAnsi"/>
          <w:szCs w:val="24"/>
        </w:rPr>
        <w:t xml:space="preserve"> per </w:t>
      </w:r>
      <w:r w:rsidR="00DD5CB5" w:rsidRPr="006B1296">
        <w:rPr>
          <w:rFonts w:asciiTheme="minorHAnsi" w:hAnsiTheme="minorHAnsi" w:cstheme="minorHAnsi"/>
          <w:b/>
          <w:bCs/>
          <w:szCs w:val="24"/>
        </w:rPr>
        <w:t>Attachment</w:t>
      </w:r>
      <w:r w:rsidR="004D09AF" w:rsidRPr="006B1296">
        <w:rPr>
          <w:rFonts w:asciiTheme="minorHAnsi" w:hAnsiTheme="minorHAnsi" w:cstheme="minorHAnsi"/>
          <w:b/>
          <w:bCs/>
          <w:szCs w:val="24"/>
        </w:rPr>
        <w:t xml:space="preserve"> </w:t>
      </w:r>
      <w:r w:rsidR="00E93C2D" w:rsidRPr="006B1296">
        <w:rPr>
          <w:rFonts w:asciiTheme="minorHAnsi" w:hAnsiTheme="minorHAnsi" w:cstheme="minorHAnsi"/>
          <w:b/>
          <w:bCs/>
          <w:szCs w:val="24"/>
        </w:rPr>
        <w:t>J</w:t>
      </w:r>
      <w:r w:rsidR="004D09AF" w:rsidRPr="006B1296">
        <w:rPr>
          <w:rFonts w:asciiTheme="minorHAnsi" w:hAnsiTheme="minorHAnsi" w:cstheme="minorHAnsi"/>
          <w:szCs w:val="24"/>
        </w:rPr>
        <w:t>.</w:t>
      </w:r>
    </w:p>
    <w:p w14:paraId="4E10C369" w14:textId="341041F3" w:rsidR="00B136D9" w:rsidRPr="006B1296" w:rsidRDefault="00457927" w:rsidP="006733D7">
      <w:pPr>
        <w:widowControl/>
        <w:numPr>
          <w:ilvl w:val="0"/>
          <w:numId w:val="1"/>
        </w:numPr>
        <w:rPr>
          <w:rFonts w:asciiTheme="minorHAnsi" w:hAnsiTheme="minorHAnsi" w:cstheme="minorHAnsi"/>
          <w:szCs w:val="24"/>
        </w:rPr>
      </w:pPr>
      <w:r>
        <w:rPr>
          <w:rFonts w:asciiTheme="minorHAnsi" w:hAnsiTheme="minorHAnsi" w:cstheme="minorHAnsi"/>
          <w:szCs w:val="24"/>
        </w:rPr>
        <w:t>Confirmation of receipt of Flash Drives is the responsibility of the Respondents and reliant upon the shipping method cho</w:t>
      </w:r>
      <w:r w:rsidR="000B7E85">
        <w:rPr>
          <w:rFonts w:asciiTheme="minorHAnsi" w:hAnsiTheme="minorHAnsi" w:cstheme="minorHAnsi"/>
          <w:szCs w:val="24"/>
        </w:rPr>
        <w:t>sen.</w:t>
      </w:r>
      <w:r w:rsidR="00DD5CB5" w:rsidRPr="006B1296">
        <w:rPr>
          <w:rFonts w:asciiTheme="minorHAnsi" w:hAnsiTheme="minorHAnsi" w:cstheme="minorHAnsi"/>
          <w:szCs w:val="24"/>
        </w:rPr>
        <w:t xml:space="preserve"> </w:t>
      </w:r>
    </w:p>
    <w:p w14:paraId="74257BE4" w14:textId="40CB73B2" w:rsidR="00B136D9" w:rsidRPr="006B1296" w:rsidRDefault="00B136D9" w:rsidP="006733D7">
      <w:pPr>
        <w:widowControl/>
        <w:rPr>
          <w:rFonts w:asciiTheme="minorHAnsi" w:hAnsiTheme="minorHAnsi" w:cstheme="minorHAnsi"/>
          <w:szCs w:val="24"/>
        </w:rPr>
      </w:pPr>
    </w:p>
    <w:p w14:paraId="5D0ED77B" w14:textId="11F42606" w:rsidR="00B136D9" w:rsidRPr="006B1296" w:rsidRDefault="00B136D9" w:rsidP="006733D7">
      <w:pPr>
        <w:pStyle w:val="Heading2"/>
        <w:spacing w:before="0"/>
        <w:rPr>
          <w:rFonts w:asciiTheme="minorHAnsi" w:hAnsiTheme="minorHAnsi" w:cstheme="minorHAnsi"/>
          <w:b/>
          <w:color w:val="auto"/>
          <w:sz w:val="24"/>
          <w:szCs w:val="24"/>
        </w:rPr>
      </w:pPr>
      <w:bookmarkStart w:id="155" w:name="_Toc80794467"/>
      <w:r w:rsidRPr="00550CE0">
        <w:rPr>
          <w:rFonts w:asciiTheme="minorHAnsi" w:hAnsiTheme="minorHAnsi" w:cstheme="minorHAnsi"/>
          <w:color w:val="auto"/>
          <w:sz w:val="24"/>
          <w:szCs w:val="24"/>
        </w:rPr>
        <w:t>2.2</w:t>
      </w:r>
      <w:r w:rsidRPr="00550CE0">
        <w:rPr>
          <w:rFonts w:asciiTheme="minorHAnsi" w:hAnsiTheme="minorHAnsi" w:cstheme="minorHAnsi"/>
          <w:color w:val="auto"/>
          <w:sz w:val="24"/>
          <w:szCs w:val="24"/>
        </w:rPr>
        <w:tab/>
      </w:r>
      <w:r w:rsidR="002D6F78" w:rsidRPr="00550CE0">
        <w:rPr>
          <w:rFonts w:asciiTheme="minorHAnsi" w:hAnsiTheme="minorHAnsi" w:cstheme="minorHAnsi"/>
          <w:b/>
          <w:bCs/>
          <w:color w:val="auto"/>
          <w:sz w:val="24"/>
          <w:szCs w:val="24"/>
        </w:rPr>
        <w:t>E</w:t>
      </w:r>
      <w:r w:rsidR="00074A2D" w:rsidRPr="00550CE0">
        <w:rPr>
          <w:rFonts w:asciiTheme="minorHAnsi" w:hAnsiTheme="minorHAnsi" w:cstheme="minorHAnsi"/>
          <w:b/>
          <w:bCs/>
          <w:color w:val="auto"/>
          <w:sz w:val="24"/>
          <w:szCs w:val="24"/>
        </w:rPr>
        <w:t>xecutive Summary</w:t>
      </w:r>
      <w:bookmarkEnd w:id="155"/>
      <w:r w:rsidR="00457927" w:rsidRPr="00550CE0">
        <w:rPr>
          <w:rStyle w:val="FootnoteReference"/>
          <w:rFonts w:asciiTheme="minorHAnsi" w:hAnsiTheme="minorHAnsi" w:cstheme="minorHAnsi"/>
          <w:b/>
          <w:bCs/>
          <w:color w:val="auto"/>
          <w:sz w:val="24"/>
          <w:szCs w:val="24"/>
        </w:rPr>
        <w:footnoteReference w:id="5"/>
      </w:r>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156" w:name="_Toc80794468"/>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156"/>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this </w:t>
      </w:r>
      <w:r w:rsidR="00B05182">
        <w:rPr>
          <w:rFonts w:asciiTheme="minorHAnsi" w:hAnsiTheme="minorHAnsi" w:cstheme="minorHAnsi"/>
          <w:szCs w:val="24"/>
        </w:rPr>
        <w:t>solicitation</w:t>
      </w:r>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157" w:name="_Toc80794469"/>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157"/>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158" w:name="_Toc80794470"/>
      <w:r w:rsidRPr="006B1296">
        <w:rPr>
          <w:rFonts w:asciiTheme="minorHAnsi" w:hAnsiTheme="minorHAnsi" w:cstheme="minorHAnsi"/>
          <w:b w:val="0"/>
          <w:sz w:val="24"/>
          <w:szCs w:val="24"/>
        </w:rPr>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158"/>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proofErr w:type="gramStart"/>
      <w:r w:rsidRPr="006B1296">
        <w:rPr>
          <w:rFonts w:asciiTheme="minorHAnsi" w:hAnsiTheme="minorHAnsi" w:cstheme="minorHAnsi"/>
          <w:szCs w:val="24"/>
        </w:rPr>
        <w:t>contractor</w:t>
      </w:r>
      <w:proofErr w:type="gramEnd"/>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159" w:name="_2.2.5_Confidential_Information"/>
      <w:bookmarkStart w:id="160" w:name="_Toc80794471"/>
      <w:bookmarkEnd w:id="159"/>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160"/>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161"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162" w:name="_Hlk78540192"/>
    </w:p>
    <w:bookmarkEnd w:id="161"/>
    <w:bookmarkEnd w:id="162"/>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163" w:name="_Toc80794472"/>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163"/>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164" w:name="_Toc80794473"/>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164"/>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HAnsi"/>
          <w:b/>
          <w:szCs w:val="24"/>
        </w:rPr>
      </w:pPr>
      <w:bookmarkStart w:id="165" w:name="_Hlk79233634"/>
      <w:r w:rsidRPr="006B1296">
        <w:rPr>
          <w:rFonts w:asciiTheme="minorHAnsi" w:hAnsiTheme="minorHAnsi" w:cstheme="minorHAnsi"/>
          <w:szCs w:val="24"/>
        </w:rPr>
        <w:t xml:space="preserve">The Business Proposal must address the following topics except those specifically identified as “optional.” </w:t>
      </w:r>
      <w:r w:rsidRPr="006B1296">
        <w:rPr>
          <w:rFonts w:asciiTheme="minorHAnsi" w:hAnsiTheme="minorHAnsi" w:cstheme="minorHAnsi"/>
          <w:b/>
          <w:szCs w:val="24"/>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165"/>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166" w:name="_Toc80794474"/>
      <w:r w:rsidRPr="006B1296">
        <w:rPr>
          <w:rFonts w:asciiTheme="minorHAnsi" w:hAnsiTheme="minorHAnsi" w:cstheme="minorHAnsi"/>
          <w:b w:val="0"/>
          <w:sz w:val="24"/>
          <w:szCs w:val="24"/>
        </w:rPr>
        <w:lastRenderedPageBreak/>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166"/>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167" w:name="_Toc80794475"/>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167"/>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6C9315E4" w14:textId="6C59FDF2" w:rsidR="0091317E" w:rsidRPr="00087B5B" w:rsidRDefault="00B136D9" w:rsidP="00087B5B">
      <w:pPr>
        <w:pStyle w:val="Heading3"/>
        <w:ind w:left="720"/>
        <w:jc w:val="left"/>
        <w:rPr>
          <w:rFonts w:asciiTheme="minorHAnsi" w:hAnsiTheme="minorHAnsi" w:cstheme="minorHAnsi"/>
          <w:b w:val="0"/>
          <w:sz w:val="22"/>
          <w:szCs w:val="22"/>
        </w:rPr>
      </w:pPr>
      <w:bookmarkStart w:id="168" w:name="_Toc80794476"/>
      <w:r w:rsidRPr="00087B5B">
        <w:rPr>
          <w:rFonts w:asciiTheme="minorHAnsi" w:hAnsiTheme="minorHAnsi" w:cstheme="minorHAnsi"/>
          <w:b w:val="0"/>
          <w:sz w:val="24"/>
          <w:szCs w:val="24"/>
        </w:rPr>
        <w:t>2.3.3</w:t>
      </w:r>
      <w:r w:rsidR="00C723B6" w:rsidRPr="00087B5B">
        <w:rPr>
          <w:rFonts w:asciiTheme="minorHAnsi" w:hAnsiTheme="minorHAnsi" w:cstheme="minorHAnsi"/>
          <w:b w:val="0"/>
          <w:sz w:val="24"/>
          <w:szCs w:val="24"/>
        </w:rPr>
        <w:tab/>
      </w:r>
      <w:r w:rsidR="00303CE5" w:rsidRPr="00087B5B">
        <w:rPr>
          <w:rFonts w:asciiTheme="minorHAnsi" w:hAnsiTheme="minorHAnsi" w:cstheme="minorHAnsi"/>
          <w:bCs w:val="0"/>
          <w:sz w:val="24"/>
          <w:szCs w:val="24"/>
        </w:rPr>
        <w:t xml:space="preserve">Respondent’s Diversity, </w:t>
      </w:r>
      <w:r w:rsidR="00387CD4" w:rsidRPr="00087B5B">
        <w:rPr>
          <w:rFonts w:asciiTheme="minorHAnsi" w:hAnsiTheme="minorHAnsi" w:cstheme="minorHAnsi"/>
          <w:bCs w:val="0"/>
          <w:sz w:val="24"/>
          <w:szCs w:val="24"/>
        </w:rPr>
        <w:t>Equity,</w:t>
      </w:r>
      <w:r w:rsidR="00303CE5" w:rsidRPr="00087B5B">
        <w:rPr>
          <w:rFonts w:asciiTheme="minorHAnsi" w:hAnsiTheme="minorHAnsi" w:cstheme="minorHAnsi"/>
          <w:bCs w:val="0"/>
          <w:sz w:val="24"/>
          <w:szCs w:val="24"/>
        </w:rPr>
        <w:t xml:space="preserve"> and Inclusion Information</w:t>
      </w:r>
      <w:bookmarkEnd w:id="168"/>
    </w:p>
    <w:p w14:paraId="7ED89830" w14:textId="77777777" w:rsidR="0091317E" w:rsidRDefault="0091317E" w:rsidP="00C723B6">
      <w:pPr>
        <w:widowControl/>
        <w:tabs>
          <w:tab w:val="left" w:pos="1350"/>
        </w:tabs>
        <w:snapToGrid w:val="0"/>
        <w:ind w:left="1440" w:hanging="630"/>
        <w:jc w:val="both"/>
        <w:rPr>
          <w:rFonts w:asciiTheme="minorHAnsi" w:hAnsiTheme="minorHAnsi" w:cstheme="minorHAnsi"/>
          <w:szCs w:val="24"/>
        </w:rPr>
      </w:pPr>
      <w:r>
        <w:rPr>
          <w:rFonts w:asciiTheme="minorHAnsi" w:hAnsiTheme="minorHAnsi" w:cstheme="minorHAnsi"/>
          <w:szCs w:val="24"/>
        </w:rPr>
        <w:tab/>
      </w:r>
    </w:p>
    <w:p w14:paraId="76CB28B4" w14:textId="23C8C3F5" w:rsidR="006F77A3" w:rsidRPr="006B1296" w:rsidRDefault="0091317E" w:rsidP="0091317E">
      <w:pPr>
        <w:widowControl/>
        <w:snapToGrid w:val="0"/>
        <w:ind w:left="1440" w:hanging="630"/>
        <w:jc w:val="both"/>
        <w:rPr>
          <w:rFonts w:asciiTheme="minorHAnsi" w:hAnsiTheme="minorHAnsi" w:cstheme="minorHAnsi"/>
          <w:szCs w:val="24"/>
        </w:rPr>
      </w:pPr>
      <w:r>
        <w:rPr>
          <w:rFonts w:asciiTheme="minorHAnsi" w:hAnsiTheme="minorHAnsi" w:cstheme="minorHAnsi"/>
          <w:szCs w:val="24"/>
        </w:rPr>
        <w:tab/>
      </w:r>
      <w:r w:rsidR="006F77A3" w:rsidRPr="006B1296">
        <w:rPr>
          <w:rFonts w:asciiTheme="minorHAnsi" w:hAnsiTheme="minorHAnsi" w:cstheme="minorHAnsi"/>
          <w:szCs w:val="24"/>
        </w:rPr>
        <w:t xml:space="preserve">With the Cabinet appointment of a Chief Equity, Inclusion and Opportunity Officer </w:t>
      </w:r>
      <w:r w:rsidR="000C5EFF">
        <w:rPr>
          <w:rFonts w:asciiTheme="minorHAnsi" w:hAnsiTheme="minorHAnsi" w:cstheme="minorHAnsi"/>
          <w:szCs w:val="24"/>
        </w:rPr>
        <w:t>o</w:t>
      </w:r>
      <w:r w:rsidR="006F77A3" w:rsidRPr="006B1296">
        <w:rPr>
          <w:rFonts w:asciiTheme="minorHAnsi" w:hAnsiTheme="minorHAnsi" w:cstheme="minorHAnsi"/>
          <w:szCs w:val="24"/>
        </w:rPr>
        <w:t xml:space="preserve">n February 1, 2021, the State of Indiana sought to highlight the importance of this issue to the </w:t>
      </w:r>
      <w:r w:rsidR="000C5EFF">
        <w:rPr>
          <w:rFonts w:asciiTheme="minorHAnsi" w:hAnsiTheme="minorHAnsi" w:cstheme="minorHAnsi"/>
          <w:szCs w:val="24"/>
        </w:rPr>
        <w:t>S</w:t>
      </w:r>
      <w:r w:rsidR="006F77A3" w:rsidRPr="006B1296">
        <w:rPr>
          <w:rFonts w:asciiTheme="minorHAnsi" w:hAnsiTheme="minorHAnsi" w:cstheme="minorHAnsi"/>
          <w:szCs w:val="24"/>
        </w:rPr>
        <w:t xml:space="preserve">tate. Please share leadership plans or efforts to measure and prioritize diversity, </w:t>
      </w:r>
      <w:r w:rsidR="00387CD4" w:rsidRPr="006B1296">
        <w:rPr>
          <w:rFonts w:asciiTheme="minorHAnsi" w:hAnsiTheme="minorHAnsi" w:cstheme="minorHAnsi"/>
          <w:szCs w:val="24"/>
        </w:rPr>
        <w:t>equity,</w:t>
      </w:r>
      <w:r w:rsidR="006F77A3" w:rsidRPr="006B1296">
        <w:rPr>
          <w:rFonts w:asciiTheme="minorHAnsi" w:hAnsiTheme="minorHAnsi" w:cstheme="minorHAnsi"/>
          <w:szCs w:val="24"/>
        </w:rPr>
        <w:t xml:space="preserve"> and inclusion. Also, what is the demographic compositions of Respondents’ Executive Staff and Board Members, if applicable.  </w:t>
      </w:r>
    </w:p>
    <w:p w14:paraId="65781325" w14:textId="21B80477" w:rsidR="00B46375" w:rsidRPr="006B1296" w:rsidRDefault="00B46375" w:rsidP="006733D7">
      <w:pPr>
        <w:pStyle w:val="Heading3"/>
        <w:ind w:left="720"/>
        <w:jc w:val="left"/>
        <w:rPr>
          <w:rFonts w:asciiTheme="minorHAnsi" w:hAnsiTheme="minorHAnsi" w:cstheme="minorHAnsi"/>
          <w:b w:val="0"/>
          <w:sz w:val="24"/>
          <w:szCs w:val="24"/>
        </w:rPr>
      </w:pPr>
    </w:p>
    <w:p w14:paraId="1E472493" w14:textId="46135C45" w:rsidR="00B136D9" w:rsidRPr="006B1296" w:rsidRDefault="00B46375" w:rsidP="006733D7">
      <w:pPr>
        <w:pStyle w:val="Heading3"/>
        <w:ind w:left="720"/>
        <w:jc w:val="left"/>
        <w:rPr>
          <w:rFonts w:asciiTheme="minorHAnsi" w:hAnsiTheme="minorHAnsi" w:cstheme="minorHAnsi"/>
          <w:b w:val="0"/>
          <w:sz w:val="24"/>
          <w:szCs w:val="24"/>
        </w:rPr>
      </w:pPr>
      <w:bookmarkStart w:id="169" w:name="_2.3.4_Company_Financial"/>
      <w:bookmarkStart w:id="170" w:name="_Toc80794477"/>
      <w:bookmarkEnd w:id="169"/>
      <w:r w:rsidRPr="006B1296">
        <w:rPr>
          <w:rFonts w:asciiTheme="minorHAnsi" w:hAnsiTheme="minorHAnsi" w:cstheme="minorHAnsi"/>
          <w:b w:val="0"/>
          <w:sz w:val="24"/>
          <w:szCs w:val="24"/>
        </w:rPr>
        <w:t>2.3.4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170"/>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665E9A43" w:rsidR="00B136D9" w:rsidRPr="006B1296" w:rsidRDefault="000D7366" w:rsidP="006733D7">
      <w:pPr>
        <w:pStyle w:val="Heading3"/>
        <w:ind w:left="720"/>
        <w:jc w:val="left"/>
        <w:rPr>
          <w:rFonts w:asciiTheme="minorHAnsi" w:hAnsiTheme="minorHAnsi" w:cstheme="minorHAnsi"/>
          <w:b w:val="0"/>
          <w:sz w:val="24"/>
          <w:szCs w:val="24"/>
        </w:rPr>
      </w:pPr>
      <w:bookmarkStart w:id="171" w:name="_2.3.4_Integrity_of"/>
      <w:bookmarkStart w:id="172" w:name="_Toc80794478"/>
      <w:bookmarkEnd w:id="171"/>
      <w:r w:rsidRPr="006B1296">
        <w:rPr>
          <w:rFonts w:asciiTheme="minorHAnsi" w:hAnsiTheme="minorHAnsi" w:cstheme="minorHAnsi"/>
          <w:b w:val="0"/>
          <w:sz w:val="24"/>
          <w:szCs w:val="24"/>
        </w:rPr>
        <w:lastRenderedPageBreak/>
        <w:t>2.3.</w:t>
      </w:r>
      <w:r w:rsidR="001E1D11"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172"/>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proofErr w:type="gramStart"/>
      <w:r w:rsidRPr="006B1296">
        <w:rPr>
          <w:rFonts w:asciiTheme="minorHAnsi" w:hAnsiTheme="minorHAnsi" w:cstheme="minorHAnsi"/>
          <w:szCs w:val="24"/>
        </w:rPr>
        <w:t>manner in which</w:t>
      </w:r>
      <w:proofErr w:type="gramEnd"/>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42B1278B" w:rsidR="00B136D9" w:rsidRPr="006B1296" w:rsidRDefault="00B136D9" w:rsidP="006733D7">
      <w:pPr>
        <w:pStyle w:val="Heading3"/>
        <w:ind w:left="720"/>
        <w:jc w:val="left"/>
        <w:rPr>
          <w:rFonts w:asciiTheme="minorHAnsi" w:hAnsiTheme="minorHAnsi" w:cstheme="minorHAnsi"/>
          <w:b w:val="0"/>
          <w:sz w:val="24"/>
          <w:szCs w:val="24"/>
        </w:rPr>
      </w:pPr>
      <w:bookmarkStart w:id="173" w:name="_2.3.5_Contract_Terms/Clauses"/>
      <w:bookmarkStart w:id="174" w:name="_Toc80794479"/>
      <w:bookmarkEnd w:id="173"/>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6</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Contract Terms/Clauses</w:t>
      </w:r>
      <w:bookmarkEnd w:id="174"/>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w:t>
      </w:r>
      <w:proofErr w:type="gramStart"/>
      <w:r w:rsidRPr="006B1296">
        <w:rPr>
          <w:rFonts w:asciiTheme="minorHAnsi" w:hAnsiTheme="minorHAnsi" w:cstheme="minorHAnsi"/>
          <w:szCs w:val="24"/>
        </w:rPr>
        <w:t>similar to</w:t>
      </w:r>
      <w:proofErr w:type="gramEnd"/>
      <w:r w:rsidRPr="006B1296">
        <w:rPr>
          <w:rFonts w:asciiTheme="minorHAnsi" w:hAnsiTheme="minorHAnsi" w:cstheme="minorHAnsi"/>
          <w:szCs w:val="24"/>
        </w:rPr>
        <w:t xml:space="preserve">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Attachment J,</w:t>
      </w:r>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requested changes.</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75"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410B0F1F"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6733D7">
      <w:pPr>
        <w:pStyle w:val="ListParagraph"/>
        <w:widowControl/>
        <w:numPr>
          <w:ilvl w:val="0"/>
          <w:numId w:val="7"/>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Penalties/Interest/Attorney’s Fees</w:t>
      </w:r>
    </w:p>
    <w:p w14:paraId="241E7FBB"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6733D7">
      <w:pPr>
        <w:widowControl/>
        <w:numPr>
          <w:ilvl w:val="0"/>
          <w:numId w:val="7"/>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6C29A0">
      <w:pPr>
        <w:widowControl/>
        <w:numPr>
          <w:ilvl w:val="0"/>
          <w:numId w:val="7"/>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6C29A0">
      <w:pPr>
        <w:widowControl/>
        <w:numPr>
          <w:ilvl w:val="0"/>
          <w:numId w:val="7"/>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6C29A0">
      <w:pPr>
        <w:widowControl/>
        <w:numPr>
          <w:ilvl w:val="0"/>
          <w:numId w:val="7"/>
        </w:numPr>
        <w:rPr>
          <w:rFonts w:asciiTheme="minorHAnsi" w:hAnsiTheme="minorHAnsi" w:cstheme="minorHAnsi"/>
          <w:szCs w:val="24"/>
        </w:rPr>
      </w:pPr>
      <w:r w:rsidRPr="006B1296">
        <w:rPr>
          <w:rFonts w:asciiTheme="minorHAnsi" w:hAnsiTheme="minorHAnsi" w:cstheme="minorHAnsi"/>
          <w:szCs w:val="24"/>
        </w:rPr>
        <w:t>Payments</w:t>
      </w:r>
      <w:bookmarkEnd w:id="175"/>
    </w:p>
    <w:p w14:paraId="28233683" w14:textId="77777777" w:rsidR="00B136D9" w:rsidRPr="006B1296" w:rsidRDefault="00B136D9" w:rsidP="006733D7">
      <w:pPr>
        <w:widowControl/>
        <w:rPr>
          <w:rFonts w:asciiTheme="minorHAnsi" w:hAnsiTheme="minorHAnsi" w:cstheme="minorHAnsi"/>
          <w:szCs w:val="24"/>
        </w:rPr>
      </w:pPr>
    </w:p>
    <w:p w14:paraId="69EF0C77" w14:textId="437445A2"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p>
    <w:p w14:paraId="12BE1902" w14:textId="77777777" w:rsidR="00B136D9" w:rsidRPr="006B1296" w:rsidRDefault="00B136D9" w:rsidP="006733D7">
      <w:pPr>
        <w:widowControl/>
        <w:rPr>
          <w:rFonts w:asciiTheme="minorHAnsi" w:hAnsiTheme="minorHAnsi" w:cstheme="minorHAnsi"/>
          <w:szCs w:val="24"/>
        </w:rPr>
      </w:pPr>
    </w:p>
    <w:p w14:paraId="21D22B29" w14:textId="4A7B9F0D" w:rsidR="00B136D9" w:rsidRPr="006B1296" w:rsidRDefault="00B136D9" w:rsidP="006733D7">
      <w:pPr>
        <w:pStyle w:val="Heading3"/>
        <w:ind w:left="720"/>
        <w:jc w:val="left"/>
        <w:rPr>
          <w:rFonts w:asciiTheme="minorHAnsi" w:hAnsiTheme="minorHAnsi" w:cstheme="minorHAnsi"/>
          <w:b w:val="0"/>
          <w:sz w:val="24"/>
          <w:szCs w:val="24"/>
        </w:rPr>
      </w:pPr>
      <w:bookmarkStart w:id="176" w:name="_2.3.7_References"/>
      <w:bookmarkStart w:id="177" w:name="_Toc80794480"/>
      <w:bookmarkEnd w:id="176"/>
      <w:r w:rsidRPr="00CF3624">
        <w:rPr>
          <w:rFonts w:asciiTheme="minorHAnsi" w:hAnsiTheme="minorHAnsi" w:cstheme="minorHAnsi"/>
          <w:b w:val="0"/>
          <w:sz w:val="24"/>
          <w:szCs w:val="24"/>
        </w:rPr>
        <w:t>2.3.</w:t>
      </w:r>
      <w:r w:rsidR="001E1D11" w:rsidRPr="00CF3624">
        <w:rPr>
          <w:rFonts w:asciiTheme="minorHAnsi" w:hAnsiTheme="minorHAnsi" w:cstheme="minorHAnsi"/>
          <w:b w:val="0"/>
          <w:sz w:val="24"/>
          <w:szCs w:val="24"/>
        </w:rPr>
        <w:t>7</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77"/>
    </w:p>
    <w:p w14:paraId="16CE77AC" w14:textId="77777777" w:rsidR="00B136D9" w:rsidRPr="006B1296" w:rsidRDefault="00B136D9" w:rsidP="006733D7">
      <w:pPr>
        <w:widowControl/>
        <w:rPr>
          <w:rFonts w:asciiTheme="minorHAnsi" w:hAnsiTheme="minorHAnsi" w:cstheme="minorHAnsi"/>
          <w:szCs w:val="24"/>
        </w:rPr>
      </w:pPr>
    </w:p>
    <w:p w14:paraId="08808E91" w14:textId="4E1F56D7"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State.   The State should receive </w:t>
      </w:r>
      <w:r w:rsidR="005F4D3C" w:rsidRPr="005F4D3C">
        <w:rPr>
          <w:rFonts w:asciiTheme="minorHAnsi" w:hAnsiTheme="minorHAnsi" w:cstheme="minorHAnsi"/>
          <w:bCs/>
          <w:color w:val="000000" w:themeColor="text1"/>
          <w:szCs w:val="24"/>
        </w:rPr>
        <w:t xml:space="preserve">three (3)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from clients for whom 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CF3624">
      <w:pPr>
        <w:pStyle w:val="ListParagraph"/>
        <w:widowControl/>
        <w:numPr>
          <w:ilvl w:val="0"/>
          <w:numId w:val="49"/>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29"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CF3624">
      <w:pPr>
        <w:pStyle w:val="ListParagraph"/>
        <w:widowControl/>
        <w:numPr>
          <w:ilvl w:val="0"/>
          <w:numId w:val="49"/>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71772D46" w:rsidR="00B136D9" w:rsidRPr="006B1296" w:rsidRDefault="00B136D9" w:rsidP="006733D7">
      <w:pPr>
        <w:pStyle w:val="Heading3"/>
        <w:ind w:left="720"/>
        <w:jc w:val="left"/>
        <w:rPr>
          <w:rFonts w:asciiTheme="minorHAnsi" w:hAnsiTheme="minorHAnsi" w:cstheme="minorHAnsi"/>
          <w:b w:val="0"/>
          <w:sz w:val="24"/>
          <w:szCs w:val="24"/>
        </w:rPr>
      </w:pPr>
      <w:bookmarkStart w:id="178" w:name="_2.3.7_Registration_to"/>
      <w:bookmarkStart w:id="179" w:name="_2.3.8_Registration_to"/>
      <w:bookmarkStart w:id="180" w:name="_Toc80794481"/>
      <w:bookmarkEnd w:id="178"/>
      <w:bookmarkEnd w:id="179"/>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 xml:space="preserve">Registration to do </w:t>
      </w:r>
      <w:proofErr w:type="gramStart"/>
      <w:r w:rsidRPr="0091317E">
        <w:rPr>
          <w:rFonts w:asciiTheme="minorHAnsi" w:hAnsiTheme="minorHAnsi" w:cstheme="minorHAnsi"/>
          <w:bCs w:val="0"/>
          <w:sz w:val="24"/>
          <w:szCs w:val="24"/>
        </w:rPr>
        <w:t>Business</w:t>
      </w:r>
      <w:bookmarkEnd w:id="180"/>
      <w:proofErr w:type="gramEnd"/>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81"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30"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82"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registration, </w:t>
      </w:r>
      <w:bookmarkEnd w:id="182"/>
      <w:r w:rsidR="00A92FCE" w:rsidRPr="006B1296">
        <w:rPr>
          <w:rFonts w:asciiTheme="minorHAnsi" w:hAnsiTheme="minorHAnsi" w:cstheme="minorHAnsi"/>
          <w:szCs w:val="24"/>
        </w:rPr>
        <w:t>in the Executive Summary.</w:t>
      </w:r>
    </w:p>
    <w:bookmarkEnd w:id="181"/>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83" w:name="_Hlk79232988"/>
      <w:bookmarkStart w:id="184" w:name="_Hlk31814476"/>
      <w:bookmarkStart w:id="185"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31"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 xml:space="preserve">submit a </w:t>
      </w:r>
      <w:r w:rsidR="00443EC2" w:rsidRPr="006B1296">
        <w:rPr>
          <w:rFonts w:asciiTheme="minorHAnsi" w:hAnsiTheme="minorHAnsi" w:cstheme="minorHAnsi"/>
          <w:szCs w:val="24"/>
        </w:rPr>
        <w:lastRenderedPageBreak/>
        <w:t>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83"/>
      <w:r w:rsidRPr="006B1296">
        <w:rPr>
          <w:rFonts w:asciiTheme="minorHAnsi" w:hAnsiTheme="minorHAnsi" w:cstheme="minorHAnsi"/>
          <w:szCs w:val="24"/>
        </w:rPr>
        <w:t xml:space="preserve">  </w:t>
      </w:r>
    </w:p>
    <w:bookmarkEnd w:id="184"/>
    <w:bookmarkEnd w:id="185"/>
    <w:p w14:paraId="33B877D0" w14:textId="264A87D9" w:rsidR="00B136D9" w:rsidRPr="006B1296" w:rsidRDefault="00B136D9" w:rsidP="006733D7">
      <w:pPr>
        <w:ind w:left="1440"/>
        <w:rPr>
          <w:rFonts w:asciiTheme="minorHAnsi" w:hAnsiTheme="minorHAnsi" w:cstheme="minorHAnsi"/>
          <w:szCs w:val="24"/>
        </w:rPr>
      </w:pPr>
    </w:p>
    <w:p w14:paraId="46D935B0" w14:textId="34E526D2" w:rsidR="00B136D9" w:rsidRPr="006B1296" w:rsidRDefault="00B136D9" w:rsidP="006733D7">
      <w:pPr>
        <w:pStyle w:val="Heading3"/>
        <w:ind w:left="720"/>
        <w:jc w:val="left"/>
        <w:rPr>
          <w:rFonts w:asciiTheme="minorHAnsi" w:hAnsiTheme="minorHAnsi" w:cstheme="minorHAnsi"/>
          <w:b w:val="0"/>
          <w:sz w:val="24"/>
          <w:szCs w:val="24"/>
        </w:rPr>
      </w:pPr>
      <w:bookmarkStart w:id="186" w:name="_Toc80794482"/>
      <w:bookmarkStart w:id="187" w:name="_Hlk7649129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9</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86"/>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87"/>
    <w:p w14:paraId="0400289F" w14:textId="158A75D2" w:rsidR="00B136D9" w:rsidRPr="006B1296" w:rsidRDefault="00B136D9" w:rsidP="006733D7">
      <w:pPr>
        <w:widowControl/>
        <w:rPr>
          <w:rFonts w:asciiTheme="minorHAnsi" w:hAnsiTheme="minorHAnsi" w:cstheme="minorHAnsi"/>
          <w:szCs w:val="24"/>
        </w:rPr>
      </w:pPr>
    </w:p>
    <w:p w14:paraId="7A8B513C" w14:textId="42177C32" w:rsidR="00113430" w:rsidRDefault="00B136D9" w:rsidP="00211A7D">
      <w:pPr>
        <w:pStyle w:val="Heading3"/>
        <w:ind w:left="720"/>
        <w:jc w:val="left"/>
        <w:rPr>
          <w:rFonts w:asciiTheme="minorHAnsi" w:hAnsiTheme="minorHAnsi" w:cstheme="minorHAnsi"/>
          <w:bCs w:val="0"/>
          <w:sz w:val="24"/>
          <w:szCs w:val="24"/>
        </w:rPr>
      </w:pPr>
      <w:bookmarkStart w:id="188" w:name="_Toc80794483"/>
      <w:r w:rsidRPr="00211A7D">
        <w:rPr>
          <w:rFonts w:asciiTheme="minorHAnsi" w:hAnsiTheme="minorHAnsi" w:cstheme="minorHAnsi"/>
          <w:b w:val="0"/>
          <w:sz w:val="24"/>
          <w:szCs w:val="24"/>
        </w:rPr>
        <w:t>2.3.</w:t>
      </w:r>
      <w:r w:rsidR="001E1D11" w:rsidRPr="00211A7D">
        <w:rPr>
          <w:rFonts w:asciiTheme="minorHAnsi" w:hAnsiTheme="minorHAnsi" w:cstheme="minorHAnsi"/>
          <w:b w:val="0"/>
          <w:sz w:val="24"/>
          <w:szCs w:val="24"/>
        </w:rPr>
        <w:t>10</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88"/>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6F045BC7" w:rsidR="006E6329" w:rsidRPr="00211A7D" w:rsidRDefault="00113430" w:rsidP="00211A7D">
      <w:pPr>
        <w:pStyle w:val="Heading3"/>
        <w:ind w:left="720"/>
        <w:jc w:val="left"/>
        <w:rPr>
          <w:rFonts w:asciiTheme="minorHAnsi" w:hAnsiTheme="minorHAnsi" w:cstheme="minorHAnsi"/>
          <w:b w:val="0"/>
          <w:sz w:val="24"/>
          <w:szCs w:val="24"/>
        </w:rPr>
      </w:pPr>
      <w:bookmarkStart w:id="189" w:name="_Toc80794484"/>
      <w:r>
        <w:rPr>
          <w:rFonts w:asciiTheme="minorHAnsi" w:hAnsiTheme="minorHAnsi" w:cstheme="minorHAnsi"/>
          <w:b w:val="0"/>
          <w:sz w:val="24"/>
          <w:szCs w:val="24"/>
        </w:rPr>
        <w:t>2.3.11</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89"/>
    </w:p>
    <w:p w14:paraId="25158B45" w14:textId="08DF00F6" w:rsidR="006E6329" w:rsidRPr="00211A7D" w:rsidRDefault="00211A7D" w:rsidP="00211A7D">
      <w:pPr>
        <w:ind w:left="1440"/>
        <w:rPr>
          <w:rFonts w:asciiTheme="minorHAnsi" w:hAnsiTheme="minorHAnsi" w:cstheme="minorHAnsi"/>
        </w:rPr>
      </w:pPr>
      <w:r w:rsidRPr="00211A7D">
        <w:rPr>
          <w:rFonts w:asciiTheme="minorHAnsi" w:hAnsiTheme="minorHAnsi" w:cstheme="minorHAns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6C259848" w:rsidR="00B136D9" w:rsidRPr="006B1296" w:rsidRDefault="000D7366" w:rsidP="006733D7">
      <w:pPr>
        <w:pStyle w:val="Heading3"/>
        <w:ind w:left="720"/>
        <w:jc w:val="left"/>
        <w:rPr>
          <w:rFonts w:asciiTheme="minorHAnsi" w:hAnsiTheme="minorHAnsi" w:cstheme="minorHAnsi"/>
          <w:b w:val="0"/>
          <w:sz w:val="24"/>
          <w:szCs w:val="24"/>
        </w:rPr>
      </w:pPr>
      <w:bookmarkStart w:id="190" w:name="_Toc80794485"/>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90"/>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77777777" w:rsidR="003904E4" w:rsidRPr="006B1296" w:rsidRDefault="003904E4" w:rsidP="003F1434">
      <w:pPr>
        <w:widowControl/>
        <w:numPr>
          <w:ilvl w:val="1"/>
          <w:numId w:val="36"/>
        </w:numPr>
        <w:snapToGrid w:val="0"/>
        <w:ind w:left="1800"/>
        <w:rPr>
          <w:rFonts w:asciiTheme="minorHAnsi" w:hAnsiTheme="minorHAnsi" w:cstheme="minorHAnsi"/>
          <w:b/>
        </w:rPr>
      </w:pPr>
      <w:r w:rsidRPr="006B1296">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3F1434">
      <w:pPr>
        <w:widowControl/>
        <w:numPr>
          <w:ilvl w:val="1"/>
          <w:numId w:val="36"/>
        </w:numPr>
        <w:snapToGrid w:val="0"/>
        <w:ind w:left="1800"/>
        <w:rPr>
          <w:rFonts w:asciiTheme="minorHAnsi" w:hAnsiTheme="minorHAnsi" w:cstheme="minorHAnsi"/>
          <w:b/>
        </w:rPr>
      </w:pPr>
      <w:r w:rsidRPr="006B1296">
        <w:rPr>
          <w:rFonts w:asciiTheme="minorHAnsi" w:hAnsiTheme="minorHAnsi" w:cstheme="minorHAnsi"/>
        </w:rPr>
        <w:lastRenderedPageBreak/>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0D633601" w:rsidR="00B136D9" w:rsidRPr="006B1296" w:rsidRDefault="000D7366" w:rsidP="006733D7">
      <w:pPr>
        <w:pStyle w:val="Heading3"/>
        <w:ind w:left="720"/>
        <w:jc w:val="left"/>
        <w:rPr>
          <w:rFonts w:asciiTheme="minorHAnsi" w:hAnsiTheme="minorHAnsi" w:cstheme="minorHAnsi"/>
          <w:b w:val="0"/>
          <w:sz w:val="24"/>
          <w:szCs w:val="24"/>
        </w:rPr>
      </w:pPr>
      <w:bookmarkStart w:id="191" w:name="_Toc80794486"/>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91"/>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155D5D9" w:rsidR="00B136D9" w:rsidRPr="006B1296" w:rsidRDefault="00ED0451" w:rsidP="006733D7">
      <w:pPr>
        <w:pStyle w:val="Heading3"/>
        <w:ind w:left="720"/>
        <w:jc w:val="left"/>
        <w:rPr>
          <w:rFonts w:asciiTheme="minorHAnsi" w:hAnsiTheme="minorHAnsi" w:cstheme="minorHAnsi"/>
          <w:sz w:val="24"/>
          <w:szCs w:val="24"/>
        </w:rPr>
      </w:pPr>
      <w:bookmarkStart w:id="192" w:name="_Toc80794487"/>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113430">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92"/>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06E1988" w:rsidR="00B136D9" w:rsidRPr="006B1296" w:rsidDel="00BB59F2" w:rsidRDefault="00B136D9" w:rsidP="006733D7">
      <w:pPr>
        <w:widowControl/>
        <w:tabs>
          <w:tab w:val="left" w:pos="360"/>
        </w:tabs>
        <w:rPr>
          <w:del w:id="193" w:author="Deaton, Teresa" w:date="2023-03-14T13:22:00Z"/>
          <w:rFonts w:asciiTheme="minorHAnsi" w:hAnsiTheme="minorHAnsi" w:cstheme="minorHAnsi"/>
          <w:szCs w:val="24"/>
        </w:rPr>
      </w:pPr>
    </w:p>
    <w:p w14:paraId="74AC3848" w14:textId="379140B5" w:rsidR="00800FDA" w:rsidRPr="006B1296" w:rsidDel="00BB59F2" w:rsidRDefault="00ED0451" w:rsidP="006733D7">
      <w:pPr>
        <w:pStyle w:val="Heading3"/>
        <w:ind w:left="720"/>
        <w:jc w:val="left"/>
        <w:rPr>
          <w:del w:id="194" w:author="Deaton, Teresa" w:date="2023-03-14T13:22:00Z"/>
          <w:rFonts w:asciiTheme="minorHAnsi" w:hAnsiTheme="minorHAnsi" w:cstheme="minorHAnsi"/>
          <w:b w:val="0"/>
          <w:sz w:val="24"/>
          <w:szCs w:val="24"/>
        </w:rPr>
      </w:pPr>
      <w:bookmarkStart w:id="195" w:name="_Toc80794488"/>
      <w:del w:id="196" w:author="Deaton, Teresa" w:date="2023-03-14T13:22:00Z">
        <w:r w:rsidRPr="006B1296" w:rsidDel="00BB59F2">
          <w:rPr>
            <w:rFonts w:asciiTheme="minorHAnsi" w:hAnsiTheme="minorHAnsi" w:cstheme="minorHAnsi"/>
            <w:b w:val="0"/>
            <w:sz w:val="24"/>
            <w:szCs w:val="24"/>
          </w:rPr>
          <w:delText>2.3.</w:delText>
        </w:r>
        <w:r w:rsidR="001E1D11" w:rsidRPr="006B1296" w:rsidDel="00BB59F2">
          <w:rPr>
            <w:rFonts w:asciiTheme="minorHAnsi" w:hAnsiTheme="minorHAnsi" w:cstheme="minorHAnsi"/>
            <w:b w:val="0"/>
            <w:sz w:val="24"/>
            <w:szCs w:val="24"/>
          </w:rPr>
          <w:delText>1</w:delText>
        </w:r>
        <w:r w:rsidR="00113430" w:rsidDel="00BB59F2">
          <w:rPr>
            <w:rFonts w:asciiTheme="minorHAnsi" w:hAnsiTheme="minorHAnsi" w:cstheme="minorHAnsi"/>
            <w:b w:val="0"/>
            <w:sz w:val="24"/>
            <w:szCs w:val="24"/>
          </w:rPr>
          <w:delText>5</w:delText>
        </w:r>
        <w:r w:rsidRPr="006B1296" w:rsidDel="00BB59F2">
          <w:rPr>
            <w:rFonts w:asciiTheme="minorHAnsi" w:hAnsiTheme="minorHAnsi" w:cstheme="minorHAnsi"/>
            <w:b w:val="0"/>
            <w:sz w:val="24"/>
            <w:szCs w:val="24"/>
          </w:rPr>
          <w:tab/>
        </w:r>
        <w:r w:rsidR="00B136D9" w:rsidRPr="0091317E" w:rsidDel="00BB59F2">
          <w:rPr>
            <w:rFonts w:asciiTheme="minorHAnsi" w:hAnsiTheme="minorHAnsi" w:cstheme="minorHAnsi"/>
            <w:bCs w:val="0"/>
            <w:sz w:val="24"/>
            <w:szCs w:val="24"/>
          </w:rPr>
          <w:delText>Payment</w:delText>
        </w:r>
        <w:bookmarkEnd w:id="195"/>
        <w:r w:rsidR="00B136D9" w:rsidRPr="006B1296" w:rsidDel="00BB59F2">
          <w:rPr>
            <w:rFonts w:asciiTheme="minorHAnsi" w:hAnsiTheme="minorHAnsi" w:cstheme="minorHAnsi"/>
            <w:b w:val="0"/>
            <w:sz w:val="24"/>
            <w:szCs w:val="24"/>
          </w:rPr>
          <w:delText xml:space="preserve"> </w:delText>
        </w:r>
      </w:del>
    </w:p>
    <w:p w14:paraId="01AFE797" w14:textId="5A6C3792" w:rsidR="00800FDA" w:rsidRPr="006B1296" w:rsidDel="00BB59F2" w:rsidRDefault="00800FDA" w:rsidP="006733D7">
      <w:pPr>
        <w:rPr>
          <w:del w:id="197" w:author="Deaton, Teresa" w:date="2023-03-14T13:22:00Z"/>
          <w:rFonts w:asciiTheme="minorHAnsi" w:hAnsiTheme="minorHAnsi" w:cstheme="minorHAnsi"/>
        </w:rPr>
      </w:pPr>
    </w:p>
    <w:p w14:paraId="0A5E3FC4" w14:textId="285FD840" w:rsidR="009B6DDA" w:rsidRDefault="00B136D9" w:rsidP="001A6081">
      <w:pPr>
        <w:tabs>
          <w:tab w:val="num" w:pos="2520"/>
        </w:tabs>
        <w:ind w:left="1440"/>
        <w:rPr>
          <w:rFonts w:asciiTheme="minorHAnsi" w:hAnsiTheme="minorHAnsi" w:cstheme="minorHAnsi"/>
          <w:szCs w:val="24"/>
        </w:rPr>
      </w:pPr>
      <w:bookmarkStart w:id="198" w:name="_Hlk76128922"/>
      <w:del w:id="199" w:author="Deaton, Teresa" w:date="2023-03-14T13:22:00Z">
        <w:r w:rsidRPr="006B1296" w:rsidDel="00BB59F2">
          <w:rPr>
            <w:rFonts w:asciiTheme="minorHAnsi" w:hAnsiTheme="minorHAnsi" w:cstheme="minorHAnsi"/>
            <w:szCs w:val="24"/>
          </w:rPr>
          <w:delText xml:space="preserve">Respondent should be able to accept payment by credit card as an optional form of </w:delText>
        </w:r>
        <w:r w:rsidR="00592656" w:rsidRPr="006B1296" w:rsidDel="00BB59F2">
          <w:rPr>
            <w:rFonts w:asciiTheme="minorHAnsi" w:hAnsiTheme="minorHAnsi" w:cstheme="minorHAnsi"/>
            <w:szCs w:val="24"/>
          </w:rPr>
          <w:delText>payment but</w:delText>
        </w:r>
        <w:r w:rsidRPr="006B1296" w:rsidDel="00BB59F2">
          <w:rPr>
            <w:rFonts w:asciiTheme="minorHAnsi" w:hAnsiTheme="minorHAnsi" w:cstheme="minorHAnsi"/>
            <w:szCs w:val="24"/>
          </w:rPr>
          <w:delText xml:space="preserve"> should be able to accept other forms of payment from the State as well. In the Respondent’s proposal, the Respondent should agree to accept any credit card-user handling fees associated with acceptance of the State’s Purchasing Card. Please demonstrate how your company will meet this requirement of accepting payment by credit card as the only form of payment if the State chooses to implement this policy</w:delText>
        </w:r>
      </w:del>
      <w:r w:rsidRPr="006B1296">
        <w:rPr>
          <w:rFonts w:asciiTheme="minorHAnsi" w:hAnsiTheme="minorHAnsi" w:cstheme="minorHAnsi"/>
          <w:szCs w:val="24"/>
        </w:rPr>
        <w:t>.</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074EB3A3" w:rsidR="00E615E5" w:rsidRPr="00087B5B" w:rsidDel="00BB59F2" w:rsidRDefault="00E615E5" w:rsidP="007311C4">
      <w:pPr>
        <w:pStyle w:val="Heading3"/>
        <w:ind w:left="720"/>
        <w:jc w:val="left"/>
        <w:rPr>
          <w:del w:id="200" w:author="Deaton, Teresa" w:date="2023-03-14T13:23:00Z"/>
          <w:rFonts w:asciiTheme="minorHAnsi" w:hAnsiTheme="minorHAnsi" w:cstheme="minorHAnsi"/>
          <w:b w:val="0"/>
          <w:sz w:val="22"/>
          <w:szCs w:val="22"/>
        </w:rPr>
      </w:pPr>
      <w:bookmarkStart w:id="201" w:name="_Toc80794489"/>
      <w:del w:id="202" w:author="Deaton, Teresa" w:date="2023-03-14T13:23:00Z">
        <w:r w:rsidRPr="007311C4" w:rsidDel="00BB59F2">
          <w:rPr>
            <w:rFonts w:asciiTheme="minorHAnsi" w:hAnsiTheme="minorHAnsi" w:cstheme="minorHAnsi"/>
            <w:b w:val="0"/>
            <w:sz w:val="24"/>
            <w:szCs w:val="24"/>
          </w:rPr>
          <w:delText>2.3.</w:delText>
        </w:r>
        <w:r w:rsidR="001E1D11" w:rsidRPr="007311C4" w:rsidDel="00BB59F2">
          <w:rPr>
            <w:rFonts w:asciiTheme="minorHAnsi" w:hAnsiTheme="minorHAnsi" w:cstheme="minorHAnsi"/>
            <w:b w:val="0"/>
            <w:sz w:val="24"/>
            <w:szCs w:val="24"/>
          </w:rPr>
          <w:delText>1</w:delText>
        </w:r>
        <w:r w:rsidR="00113430" w:rsidDel="00BB59F2">
          <w:rPr>
            <w:rFonts w:asciiTheme="minorHAnsi" w:hAnsiTheme="minorHAnsi" w:cstheme="minorHAnsi"/>
            <w:b w:val="0"/>
            <w:sz w:val="24"/>
            <w:szCs w:val="24"/>
          </w:rPr>
          <w:delText>6</w:delText>
        </w:r>
        <w:r w:rsidRPr="007311C4" w:rsidDel="00BB59F2">
          <w:rPr>
            <w:rFonts w:asciiTheme="minorHAnsi" w:hAnsiTheme="minorHAnsi" w:cstheme="minorHAnsi"/>
            <w:b w:val="0"/>
            <w:sz w:val="24"/>
            <w:szCs w:val="24"/>
          </w:rPr>
          <w:delText xml:space="preserve"> </w:delText>
        </w:r>
        <w:r w:rsidRPr="00087B5B" w:rsidDel="00BB59F2">
          <w:rPr>
            <w:rFonts w:asciiTheme="minorHAnsi" w:hAnsiTheme="minorHAnsi" w:cstheme="minorHAnsi"/>
            <w:bCs w:val="0"/>
            <w:sz w:val="24"/>
            <w:szCs w:val="24"/>
          </w:rPr>
          <w:delText>Extending Pricing to Other Governmental Bodies</w:delText>
        </w:r>
        <w:bookmarkEnd w:id="201"/>
      </w:del>
    </w:p>
    <w:p w14:paraId="09C78F6A" w14:textId="714E3B05" w:rsidR="00B92FE4" w:rsidRPr="006B1296" w:rsidDel="00BB59F2" w:rsidRDefault="00B92FE4" w:rsidP="00DC5D9E">
      <w:pPr>
        <w:tabs>
          <w:tab w:val="num" w:pos="720"/>
        </w:tabs>
        <w:rPr>
          <w:del w:id="203" w:author="Deaton, Teresa" w:date="2023-03-14T13:23:00Z"/>
          <w:rFonts w:asciiTheme="minorHAnsi" w:hAnsiTheme="minorHAnsi" w:cstheme="minorHAnsi"/>
          <w:szCs w:val="24"/>
        </w:rPr>
      </w:pPr>
    </w:p>
    <w:p w14:paraId="08C289AC" w14:textId="71821E5E" w:rsidR="00164F0A" w:rsidRPr="006B1296" w:rsidDel="00BB59F2" w:rsidRDefault="00164F0A" w:rsidP="00164F0A">
      <w:pPr>
        <w:widowControl/>
        <w:ind w:left="1440"/>
        <w:rPr>
          <w:del w:id="204" w:author="Deaton, Teresa" w:date="2023-03-14T13:23:00Z"/>
          <w:rFonts w:asciiTheme="minorHAnsi" w:hAnsiTheme="minorHAnsi" w:cstheme="minorHAnsi"/>
        </w:rPr>
      </w:pPr>
      <w:del w:id="205" w:author="Deaton, Teresa" w:date="2023-03-14T13:23:00Z">
        <w:r w:rsidRPr="006B1296" w:rsidDel="00BB59F2">
          <w:rPr>
            <w:rFonts w:asciiTheme="minorHAnsi" w:hAnsiTheme="minorHAnsi" w:cstheme="minorHAnsi"/>
          </w:rPr>
          <w:delText>The Respondent must indicate within its Executive Summary if it agrees to extend the prices of awarded products and/or services to other governmental bodies.  The Respondent should note the following:</w:delText>
        </w:r>
      </w:del>
    </w:p>
    <w:p w14:paraId="3B6E9CF3" w14:textId="092BBDFB" w:rsidR="001A6081" w:rsidRPr="001A6081" w:rsidDel="00BB59F2" w:rsidRDefault="001A6081" w:rsidP="001A6081">
      <w:pPr>
        <w:pStyle w:val="ListParagraph"/>
        <w:widowControl/>
        <w:numPr>
          <w:ilvl w:val="0"/>
          <w:numId w:val="44"/>
        </w:numPr>
        <w:rPr>
          <w:del w:id="206" w:author="Deaton, Teresa" w:date="2023-03-14T13:23:00Z"/>
          <w:rFonts w:asciiTheme="minorHAnsi" w:hAnsiTheme="minorHAnsi" w:cstheme="minorHAnsi"/>
          <w:color w:val="000000"/>
          <w:szCs w:val="24"/>
        </w:rPr>
      </w:pPr>
      <w:del w:id="207" w:author="Deaton, Teresa" w:date="2023-03-14T13:23:00Z">
        <w:r w:rsidDel="00BB59F2">
          <w:rPr>
            <w:rFonts w:asciiTheme="minorHAnsi" w:hAnsiTheme="minorHAnsi" w:cstheme="minorHAnsi"/>
            <w:color w:val="000000"/>
            <w:szCs w:val="24"/>
          </w:rPr>
          <w:delText>Other Governmental Bodies are defined as a</w:delText>
        </w:r>
        <w:r w:rsidRPr="001A6081" w:rsidDel="00BB59F2">
          <w:rPr>
            <w:rFonts w:asciiTheme="minorHAnsi" w:hAnsiTheme="minorHAnsi" w:cstheme="minorHAnsi"/>
            <w:color w:val="000000"/>
            <w:szCs w:val="24"/>
          </w:rPr>
          <w:delText xml:space="preserve">n agency, a board, a branch, a bureau, a commission, a council, a department, an institution, an office, or another establishment of any of the following: </w:delText>
        </w:r>
      </w:del>
    </w:p>
    <w:p w14:paraId="1D87E4A8" w14:textId="755B97FF" w:rsidR="001A6081" w:rsidRPr="006B1296" w:rsidDel="00BB59F2" w:rsidRDefault="001A6081" w:rsidP="001A6081">
      <w:pPr>
        <w:pStyle w:val="ListParagraph"/>
        <w:widowControl/>
        <w:numPr>
          <w:ilvl w:val="0"/>
          <w:numId w:val="35"/>
        </w:numPr>
        <w:rPr>
          <w:del w:id="208" w:author="Deaton, Teresa" w:date="2023-03-14T13:23:00Z"/>
          <w:rFonts w:asciiTheme="minorHAnsi" w:hAnsiTheme="minorHAnsi" w:cstheme="minorHAnsi"/>
          <w:color w:val="000000"/>
          <w:szCs w:val="24"/>
        </w:rPr>
      </w:pPr>
      <w:del w:id="209" w:author="Deaton, Teresa" w:date="2023-03-14T13:23:00Z">
        <w:r w:rsidRPr="006B1296" w:rsidDel="00BB59F2">
          <w:rPr>
            <w:rFonts w:asciiTheme="minorHAnsi" w:hAnsiTheme="minorHAnsi" w:cstheme="minorHAnsi"/>
            <w:color w:val="000000"/>
            <w:szCs w:val="24"/>
          </w:rPr>
          <w:delText xml:space="preserve">The judicial branch </w:delText>
        </w:r>
      </w:del>
    </w:p>
    <w:p w14:paraId="015BB45C" w14:textId="7F02E6F5" w:rsidR="001A6081" w:rsidRPr="006B1296" w:rsidDel="00BB59F2" w:rsidRDefault="001A6081" w:rsidP="001A6081">
      <w:pPr>
        <w:pStyle w:val="ListParagraph"/>
        <w:widowControl/>
        <w:numPr>
          <w:ilvl w:val="0"/>
          <w:numId w:val="35"/>
        </w:numPr>
        <w:rPr>
          <w:del w:id="210" w:author="Deaton, Teresa" w:date="2023-03-14T13:23:00Z"/>
          <w:rFonts w:asciiTheme="minorHAnsi" w:hAnsiTheme="minorHAnsi" w:cstheme="minorHAnsi"/>
          <w:color w:val="000000"/>
          <w:szCs w:val="24"/>
        </w:rPr>
      </w:pPr>
      <w:del w:id="211" w:author="Deaton, Teresa" w:date="2023-03-14T13:23:00Z">
        <w:r w:rsidRPr="006B1296" w:rsidDel="00BB59F2">
          <w:rPr>
            <w:rFonts w:asciiTheme="minorHAnsi" w:hAnsiTheme="minorHAnsi" w:cstheme="minorHAnsi"/>
            <w:color w:val="000000"/>
            <w:szCs w:val="24"/>
          </w:rPr>
          <w:delText xml:space="preserve">The legislative branch </w:delText>
        </w:r>
      </w:del>
    </w:p>
    <w:p w14:paraId="290BA5C9" w14:textId="4ADC7AE7" w:rsidR="001A6081" w:rsidRPr="001A6081" w:rsidDel="00BB59F2" w:rsidRDefault="001A6081" w:rsidP="001A6081">
      <w:pPr>
        <w:pStyle w:val="ListParagraph"/>
        <w:widowControl/>
        <w:numPr>
          <w:ilvl w:val="0"/>
          <w:numId w:val="35"/>
        </w:numPr>
        <w:ind w:right="720"/>
        <w:rPr>
          <w:del w:id="212" w:author="Deaton, Teresa" w:date="2023-03-14T13:23:00Z"/>
          <w:rFonts w:asciiTheme="minorHAnsi" w:hAnsiTheme="minorHAnsi" w:cstheme="minorHAnsi"/>
        </w:rPr>
      </w:pPr>
      <w:del w:id="213" w:author="Deaton, Teresa" w:date="2023-03-14T13:23:00Z">
        <w:r w:rsidRPr="001A6081" w:rsidDel="00BB59F2">
          <w:rPr>
            <w:rFonts w:asciiTheme="minorHAnsi" w:hAnsiTheme="minorHAnsi" w:cstheme="minorHAnsi"/>
            <w:color w:val="000000"/>
            <w:szCs w:val="24"/>
          </w:rPr>
          <w:delText>A political subdivision as defined in IC 5-22-2-22 and IC 36-1-2-13 (includes school corporations, municipal corporations, Legislative body, Taxing district, Town, Township, and Unit)</w:delText>
        </w:r>
      </w:del>
    </w:p>
    <w:p w14:paraId="67657CB8" w14:textId="1B092019" w:rsidR="001A6081" w:rsidRPr="001A6081" w:rsidDel="00BB59F2" w:rsidRDefault="001A6081" w:rsidP="001A6081">
      <w:pPr>
        <w:pStyle w:val="ListParagraph"/>
        <w:widowControl/>
        <w:numPr>
          <w:ilvl w:val="0"/>
          <w:numId w:val="35"/>
        </w:numPr>
        <w:ind w:right="720"/>
        <w:rPr>
          <w:del w:id="214" w:author="Deaton, Teresa" w:date="2023-03-14T13:23:00Z"/>
          <w:rFonts w:asciiTheme="minorHAnsi" w:hAnsiTheme="minorHAnsi" w:cstheme="minorHAnsi"/>
        </w:rPr>
      </w:pPr>
      <w:del w:id="215" w:author="Deaton, Teresa" w:date="2023-03-14T13:23:00Z">
        <w:r w:rsidRPr="001A6081" w:rsidDel="00BB59F2">
          <w:rPr>
            <w:rFonts w:asciiTheme="minorHAnsi" w:hAnsiTheme="minorHAnsi" w:cstheme="minorHAnsi"/>
            <w:color w:val="000000"/>
            <w:szCs w:val="24"/>
          </w:rPr>
          <w:delText>A State educational institution</w:delText>
        </w:r>
      </w:del>
    </w:p>
    <w:p w14:paraId="65437231" w14:textId="3A83AA95" w:rsidR="00164F0A" w:rsidRPr="006B1296" w:rsidDel="00BB59F2" w:rsidRDefault="00164F0A" w:rsidP="001A6081">
      <w:pPr>
        <w:widowControl/>
        <w:numPr>
          <w:ilvl w:val="2"/>
          <w:numId w:val="35"/>
        </w:numPr>
        <w:tabs>
          <w:tab w:val="clear" w:pos="4680"/>
        </w:tabs>
        <w:ind w:left="2520" w:right="720"/>
        <w:rPr>
          <w:del w:id="216" w:author="Deaton, Teresa" w:date="2023-03-14T13:23:00Z"/>
          <w:rFonts w:asciiTheme="minorHAnsi" w:hAnsiTheme="minorHAnsi" w:cstheme="minorHAnsi"/>
        </w:rPr>
      </w:pPr>
      <w:del w:id="217" w:author="Deaton, Teresa" w:date="2023-03-14T13:23:00Z">
        <w:r w:rsidRPr="006B1296" w:rsidDel="00BB59F2">
          <w:rPr>
            <w:rFonts w:asciiTheme="minorHAnsi" w:hAnsiTheme="minorHAnsi" w:cstheme="minorHAnsi"/>
          </w:rPr>
          <w:delText>The State DOES NOT accept any responsibility for purchase orders issued by other governmental bodies.</w:delText>
        </w:r>
      </w:del>
    </w:p>
    <w:p w14:paraId="6780B39D" w14:textId="39ABE0F0" w:rsidR="00164F0A" w:rsidRPr="00247832" w:rsidRDefault="00164F0A" w:rsidP="00247832">
      <w:pPr>
        <w:widowControl/>
        <w:numPr>
          <w:ilvl w:val="2"/>
          <w:numId w:val="35"/>
        </w:numPr>
        <w:tabs>
          <w:tab w:val="clear" w:pos="4680"/>
        </w:tabs>
        <w:ind w:left="2520" w:right="720"/>
        <w:rPr>
          <w:rFonts w:asciiTheme="minorHAnsi" w:hAnsiTheme="minorHAnsi" w:cstheme="minorHAnsi"/>
        </w:rPr>
      </w:pPr>
      <w:del w:id="218" w:author="Deaton, Teresa" w:date="2023-03-14T13:23:00Z">
        <w:r w:rsidRPr="006B1296" w:rsidDel="00BB59F2">
          <w:rPr>
            <w:rFonts w:asciiTheme="minorHAnsi" w:hAnsiTheme="minorHAnsi" w:cstheme="minorHAnsi"/>
          </w:rPr>
          <w:lastRenderedPageBreak/>
          <w:delText xml:space="preserve">All other governmental bodies must be willing to accept items as described in the specifications without any changes once the </w:delText>
        </w:r>
        <w:r w:rsidR="00247832" w:rsidDel="00BB59F2">
          <w:rPr>
            <w:rFonts w:asciiTheme="minorHAnsi" w:hAnsiTheme="minorHAnsi" w:cstheme="minorHAnsi"/>
          </w:rPr>
          <w:delText xml:space="preserve">solicitation </w:delText>
        </w:r>
        <w:r w:rsidRPr="00247832" w:rsidDel="00BB59F2">
          <w:rPr>
            <w:rFonts w:asciiTheme="minorHAnsi" w:hAnsiTheme="minorHAnsi" w:cstheme="minorHAnsi"/>
          </w:rPr>
          <w:delText>is awarded</w:delText>
        </w:r>
      </w:del>
      <w:r w:rsidRPr="00247832">
        <w:rPr>
          <w:rFonts w:asciiTheme="minorHAnsi" w:hAnsiTheme="minorHAnsi" w:cstheme="minorHAnsi"/>
        </w:rPr>
        <w:t>.</w:t>
      </w:r>
    </w:p>
    <w:bookmarkEnd w:id="198"/>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219" w:name="_2.4_TECHNICAL_PROPOSAL"/>
      <w:bookmarkStart w:id="220" w:name="_Toc80794490"/>
      <w:bookmarkEnd w:id="219"/>
      <w:r w:rsidRPr="006B1296">
        <w:rPr>
          <w:rFonts w:asciiTheme="minorHAnsi" w:hAnsiTheme="minorHAnsi" w:cstheme="minorHAnsi"/>
          <w:color w:val="auto"/>
          <w:sz w:val="24"/>
          <w:szCs w:val="24"/>
        </w:rPr>
        <w:t>2.4</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T</w:t>
      </w:r>
      <w:r w:rsidR="00142150" w:rsidRPr="00142150">
        <w:rPr>
          <w:rFonts w:asciiTheme="minorHAnsi" w:hAnsiTheme="minorHAnsi" w:cstheme="minorHAnsi"/>
          <w:b/>
          <w:bCs/>
          <w:color w:val="auto"/>
          <w:sz w:val="24"/>
          <w:szCs w:val="24"/>
        </w:rPr>
        <w:t>echnical Prop</w:t>
      </w:r>
      <w:r w:rsidR="00372FE1">
        <w:rPr>
          <w:rFonts w:asciiTheme="minorHAnsi" w:hAnsiTheme="minorHAnsi" w:cstheme="minorHAnsi"/>
          <w:b/>
          <w:bCs/>
          <w:color w:val="auto"/>
          <w:sz w:val="24"/>
          <w:szCs w:val="24"/>
        </w:rPr>
        <w:t>o</w:t>
      </w:r>
      <w:r w:rsidR="00142150" w:rsidRPr="00142150">
        <w:rPr>
          <w:rFonts w:asciiTheme="minorHAnsi" w:hAnsiTheme="minorHAnsi" w:cstheme="minorHAnsi"/>
          <w:b/>
          <w:bCs/>
          <w:color w:val="auto"/>
          <w:sz w:val="24"/>
          <w:szCs w:val="24"/>
        </w:rPr>
        <w:t>sal</w:t>
      </w:r>
      <w:bookmarkEnd w:id="220"/>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sections as described below.  Every point made in each section must be addressed in the order given. The same outline numbers must be used in the response.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221"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221"/>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222" w:name="_2.5_COST_PROPOSAL"/>
      <w:bookmarkStart w:id="223" w:name="_Toc80794491"/>
      <w:bookmarkEnd w:id="222"/>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223"/>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D. </w:t>
      </w:r>
    </w:p>
    <w:p w14:paraId="4283DB48" w14:textId="77777777" w:rsidR="00B136D9" w:rsidRPr="006B1296" w:rsidRDefault="00B136D9" w:rsidP="006733D7">
      <w:pPr>
        <w:widowControl/>
        <w:rPr>
          <w:rFonts w:asciiTheme="minorHAnsi" w:hAnsiTheme="minorHAnsi" w:cstheme="minorHAnsi"/>
          <w:szCs w:val="24"/>
        </w:rPr>
      </w:pPr>
    </w:p>
    <w:p w14:paraId="69291539" w14:textId="77777777" w:rsidR="00B136D9" w:rsidRPr="006B1296" w:rsidRDefault="00B136D9" w:rsidP="006733D7">
      <w:pPr>
        <w:widowControl/>
        <w:rPr>
          <w:rFonts w:asciiTheme="minorHAnsi" w:hAnsiTheme="minorHAnsi" w:cstheme="minorHAnsi"/>
          <w:color w:val="FF0000"/>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224"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224"/>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225"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225"/>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226" w:name="_Toc301188250"/>
      <w:r w:rsidRPr="006B1296">
        <w:rPr>
          <w:rFonts w:asciiTheme="minorHAnsi" w:hAnsiTheme="minorHAnsi" w:cstheme="minorHAnsi"/>
          <w:b/>
          <w:bCs/>
          <w:szCs w:val="24"/>
        </w:rPr>
        <w:t>Cost Assumptions, Conditions and Constraints</w:t>
      </w:r>
      <w:bookmarkEnd w:id="226"/>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r w:rsidR="00DC6450" w:rsidRPr="006B1296">
        <w:rPr>
          <w:rFonts w:asciiTheme="minorHAnsi" w:hAnsiTheme="minorHAnsi" w:cstheme="minorHAnsi"/>
          <w:szCs w:val="24"/>
        </w:rPr>
        <w:t>is</w:t>
      </w:r>
      <w:r w:rsidRPr="006B1296">
        <w:rPr>
          <w:rFonts w:asciiTheme="minorHAnsi" w:hAnsiTheme="minorHAnsi" w:cstheme="minorHAnsi"/>
          <w:szCs w:val="24"/>
        </w:rPr>
        <w:t xml:space="preserve"> not </w:t>
      </w:r>
      <w:r w:rsidRPr="006B1296">
        <w:rPr>
          <w:rFonts w:asciiTheme="minorHAnsi" w:hAnsiTheme="minorHAnsi" w:cstheme="minorHAnsi"/>
          <w:szCs w:val="24"/>
        </w:rPr>
        <w:lastRenderedPageBreak/>
        <w:t>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63AF0B85" w:rsidR="009D635A" w:rsidRDefault="001A69B6" w:rsidP="006733D7">
      <w:pPr>
        <w:pStyle w:val="Heading2"/>
        <w:spacing w:before="0"/>
        <w:rPr>
          <w:rFonts w:asciiTheme="minorHAnsi" w:hAnsiTheme="minorHAnsi" w:cstheme="minorHAnsi"/>
          <w:color w:val="auto"/>
          <w:sz w:val="24"/>
          <w:szCs w:val="24"/>
        </w:rPr>
      </w:pPr>
      <w:bookmarkStart w:id="227" w:name="_Toc80794492"/>
      <w:r w:rsidRPr="00895EC0">
        <w:rPr>
          <w:rFonts w:asciiTheme="minorHAnsi" w:hAnsiTheme="minorHAnsi" w:cstheme="minorHAnsi"/>
          <w:color w:val="auto"/>
          <w:sz w:val="24"/>
          <w:szCs w:val="24"/>
        </w:rPr>
        <w:t>2.6</w:t>
      </w:r>
      <w:r w:rsidRPr="00895EC0">
        <w:rPr>
          <w:rFonts w:asciiTheme="minorHAnsi" w:hAnsiTheme="minorHAnsi" w:cstheme="minorHAnsi"/>
          <w:color w:val="auto"/>
          <w:sz w:val="24"/>
          <w:szCs w:val="24"/>
        </w:rPr>
        <w:tab/>
      </w:r>
      <w:r w:rsidR="009D635A" w:rsidRPr="00895EC0">
        <w:rPr>
          <w:rFonts w:asciiTheme="minorHAnsi" w:hAnsiTheme="minorHAnsi" w:cstheme="minorHAnsi"/>
          <w:b/>
          <w:bCs/>
          <w:color w:val="auto"/>
          <w:sz w:val="24"/>
          <w:szCs w:val="24"/>
        </w:rPr>
        <w:t>Attestation Form</w:t>
      </w:r>
      <w:bookmarkEnd w:id="227"/>
      <w:r w:rsidR="00457927" w:rsidRPr="00895EC0">
        <w:rPr>
          <w:rStyle w:val="FootnoteReference"/>
          <w:rFonts w:asciiTheme="minorHAnsi" w:hAnsiTheme="minorHAnsi" w:cstheme="minorHAnsi"/>
          <w:b/>
          <w:bCs/>
          <w:color w:val="auto"/>
          <w:sz w:val="24"/>
          <w:szCs w:val="24"/>
        </w:rPr>
        <w:footnoteReference w:id="6"/>
      </w:r>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228" w:name="_Toc80794493"/>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228"/>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39CB8B24" w:rsidR="00B136D9" w:rsidRPr="001073BF" w:rsidDel="00BB59F2" w:rsidRDefault="009D635A" w:rsidP="00BB59F2">
      <w:pPr>
        <w:pStyle w:val="Heading3"/>
        <w:ind w:left="720"/>
        <w:jc w:val="left"/>
        <w:rPr>
          <w:del w:id="229" w:author="Deaton, Teresa" w:date="2023-03-14T13:23:00Z"/>
          <w:rFonts w:asciiTheme="minorHAnsi" w:hAnsiTheme="minorHAnsi" w:cstheme="minorBidi"/>
          <w:b w:val="0"/>
          <w:bCs w:val="0"/>
          <w:sz w:val="22"/>
          <w:szCs w:val="22"/>
        </w:rPr>
      </w:pPr>
      <w:bookmarkStart w:id="230" w:name="_2.7_BUY_INDIANA"/>
      <w:bookmarkStart w:id="231" w:name="_2.6.2_Buy_Indiana"/>
      <w:bookmarkStart w:id="232" w:name="_Toc80794494"/>
      <w:bookmarkEnd w:id="230"/>
      <w:bookmarkEnd w:id="231"/>
      <w:r w:rsidRPr="715B6AC0">
        <w:rPr>
          <w:rFonts w:asciiTheme="minorHAnsi" w:hAnsiTheme="minorHAnsi" w:cstheme="minorBidi"/>
          <w:sz w:val="24"/>
          <w:szCs w:val="24"/>
        </w:rPr>
        <w:t>2.6.2</w:t>
      </w:r>
      <w:r>
        <w:tab/>
      </w:r>
      <w:del w:id="233" w:author="Deaton, Teresa" w:date="2023-03-14T13:23:00Z">
        <w:r w:rsidR="00B136D9" w:rsidRPr="715B6AC0" w:rsidDel="00BB59F2">
          <w:rPr>
            <w:rFonts w:asciiTheme="minorHAnsi" w:hAnsiTheme="minorHAnsi" w:cstheme="minorBidi"/>
            <w:sz w:val="24"/>
            <w:szCs w:val="24"/>
          </w:rPr>
          <w:delText>B</w:delText>
        </w:r>
        <w:r w:rsidR="00142150" w:rsidRPr="715B6AC0" w:rsidDel="00BB59F2">
          <w:rPr>
            <w:rFonts w:asciiTheme="minorHAnsi" w:hAnsiTheme="minorHAnsi" w:cstheme="minorBidi"/>
            <w:sz w:val="24"/>
            <w:szCs w:val="24"/>
          </w:rPr>
          <w:delText>uy Indiana Initiative</w:delText>
        </w:r>
        <w:r w:rsidR="609FA03B" w:rsidRPr="715B6AC0" w:rsidDel="00BB59F2">
          <w:rPr>
            <w:rFonts w:asciiTheme="minorHAnsi" w:hAnsiTheme="minorHAnsi" w:cstheme="minorBidi"/>
            <w:sz w:val="24"/>
            <w:szCs w:val="24"/>
          </w:rPr>
          <w:delText xml:space="preserve"> (Indiana Business Preference) </w:delText>
        </w:r>
        <w:r w:rsidR="00142150" w:rsidRPr="715B6AC0" w:rsidDel="00BB59F2">
          <w:rPr>
            <w:rFonts w:asciiTheme="minorHAnsi" w:hAnsiTheme="minorHAnsi" w:cstheme="minorBidi"/>
            <w:sz w:val="24"/>
            <w:szCs w:val="24"/>
          </w:rPr>
          <w:delText>/Indiana Company</w:delText>
        </w:r>
        <w:bookmarkEnd w:id="232"/>
      </w:del>
    </w:p>
    <w:p w14:paraId="3366F8B6" w14:textId="50A5BF44" w:rsidR="00B136D9" w:rsidRPr="006B1296" w:rsidDel="00BB59F2" w:rsidRDefault="00B136D9" w:rsidP="00BB59F2">
      <w:pPr>
        <w:pStyle w:val="Heading3"/>
        <w:ind w:left="720"/>
        <w:jc w:val="left"/>
        <w:rPr>
          <w:del w:id="234" w:author="Deaton, Teresa" w:date="2023-03-14T13:23:00Z"/>
          <w:rFonts w:asciiTheme="minorHAnsi" w:hAnsiTheme="minorHAnsi" w:cstheme="minorHAnsi"/>
          <w:szCs w:val="24"/>
        </w:rPr>
        <w:pPrChange w:id="235" w:author="Deaton, Teresa" w:date="2023-03-14T13:23:00Z">
          <w:pPr>
            <w:widowControl/>
          </w:pPr>
        </w:pPrChange>
      </w:pPr>
    </w:p>
    <w:p w14:paraId="10602382" w14:textId="1F4F3457" w:rsidR="00B136D9" w:rsidRPr="006B1296" w:rsidDel="00BB59F2" w:rsidRDefault="00B136D9" w:rsidP="00BB59F2">
      <w:pPr>
        <w:pStyle w:val="Heading3"/>
        <w:ind w:left="720"/>
        <w:jc w:val="left"/>
        <w:rPr>
          <w:del w:id="236" w:author="Deaton, Teresa" w:date="2023-03-14T13:23:00Z"/>
          <w:rFonts w:asciiTheme="minorHAnsi" w:hAnsiTheme="minorHAnsi" w:cstheme="minorHAnsi"/>
          <w:szCs w:val="24"/>
        </w:rPr>
        <w:pPrChange w:id="237" w:author="Deaton, Teresa" w:date="2023-03-14T13:23:00Z">
          <w:pPr>
            <w:widowControl/>
            <w:ind w:left="1440"/>
          </w:pPr>
        </w:pPrChange>
      </w:pPr>
      <w:del w:id="238" w:author="Deaton, Teresa" w:date="2023-03-14T13:23:00Z">
        <w:r w:rsidRPr="006B1296" w:rsidDel="00BB59F2">
          <w:rPr>
            <w:rFonts w:asciiTheme="minorHAnsi" w:hAnsiTheme="minorHAnsi" w:cstheme="minorHAnsi"/>
            <w:szCs w:val="24"/>
          </w:rPr>
          <w:delText xml:space="preserve">It is the Respondent’s responsibility to confirm its Buy Indiana status for this portion of the process.  If a Respondent has previously registered its business with </w:delText>
        </w:r>
        <w:r w:rsidR="00DC6450" w:rsidRPr="006B1296" w:rsidDel="00BB59F2">
          <w:rPr>
            <w:rFonts w:asciiTheme="minorHAnsi" w:hAnsiTheme="minorHAnsi" w:cstheme="minorHAnsi"/>
            <w:szCs w:val="24"/>
          </w:rPr>
          <w:delText>IDOA and</w:delText>
        </w:r>
        <w:r w:rsidR="00066CD7" w:rsidRPr="006B1296" w:rsidDel="00BB59F2">
          <w:rPr>
            <w:rFonts w:asciiTheme="minorHAnsi" w:hAnsiTheme="minorHAnsi" w:cstheme="minorHAnsi"/>
            <w:szCs w:val="24"/>
          </w:rPr>
          <w:delText xml:space="preserve"> wishes to be certified as a Buy Indiana entity</w:delText>
        </w:r>
        <w:r w:rsidR="00145343" w:rsidRPr="006B1296" w:rsidDel="00BB59F2">
          <w:rPr>
            <w:rFonts w:asciiTheme="minorHAnsi" w:hAnsiTheme="minorHAnsi" w:cstheme="minorHAnsi"/>
            <w:szCs w:val="24"/>
          </w:rPr>
          <w:delText>,</w:delText>
        </w:r>
        <w:r w:rsidR="00066CD7" w:rsidRPr="006B1296" w:rsidDel="00BB59F2">
          <w:rPr>
            <w:rFonts w:asciiTheme="minorHAnsi" w:hAnsiTheme="minorHAnsi" w:cstheme="minorHAnsi"/>
            <w:szCs w:val="24"/>
          </w:rPr>
          <w:delText xml:space="preserve"> </w:delText>
        </w:r>
        <w:r w:rsidRPr="006B1296" w:rsidDel="00BB59F2">
          <w:rPr>
            <w:rFonts w:asciiTheme="minorHAnsi" w:hAnsiTheme="minorHAnsi" w:cstheme="minorHAnsi"/>
            <w:szCs w:val="24"/>
          </w:rPr>
          <w:delText xml:space="preserve">go </w:delText>
        </w:r>
        <w:r w:rsidR="001F6F00" w:rsidRPr="006B1296" w:rsidDel="00BB59F2">
          <w:rPr>
            <w:rFonts w:asciiTheme="minorHAnsi" w:hAnsiTheme="minorHAnsi" w:cstheme="minorHAnsi"/>
            <w:szCs w:val="24"/>
          </w:rPr>
          <w:delText xml:space="preserve">to </w:delText>
        </w:r>
        <w:r w:rsidR="001F6F00" w:rsidRPr="000F595D" w:rsidDel="00BB59F2">
          <w:rPr>
            <w:rFonts w:asciiTheme="minorHAnsi" w:hAnsiTheme="minorHAnsi" w:cstheme="minorHAnsi"/>
            <w:szCs w:val="24"/>
          </w:rPr>
          <w:delText>the Buy Indiana website</w:delText>
        </w:r>
        <w:r w:rsidR="00C425DA" w:rsidRPr="006B1296" w:rsidDel="00BB59F2">
          <w:rPr>
            <w:rFonts w:asciiTheme="minorHAnsi" w:hAnsiTheme="minorHAnsi" w:cstheme="minorHAnsi"/>
            <w:szCs w:val="24"/>
          </w:rPr>
          <w:delText xml:space="preserve"> </w:delText>
        </w:r>
        <w:r w:rsidR="000F595D" w:rsidDel="00BB59F2">
          <w:rPr>
            <w:rFonts w:asciiTheme="minorHAnsi" w:hAnsiTheme="minorHAnsi" w:cstheme="minorHAnsi"/>
            <w:szCs w:val="24"/>
          </w:rPr>
          <w:delText xml:space="preserve">at </w:delText>
        </w:r>
        <w:r w:rsidR="00BB59F2" w:rsidDel="00BB59F2">
          <w:fldChar w:fldCharType="begin"/>
        </w:r>
        <w:r w:rsidR="00BB59F2" w:rsidDel="00BB59F2">
          <w:delInstrText>HYPERLINK "https://www.in.gov/idoa/2467.htm"</w:delInstrText>
        </w:r>
        <w:r w:rsidR="00BB59F2" w:rsidDel="00BB59F2">
          <w:fldChar w:fldCharType="separate"/>
        </w:r>
        <w:r w:rsidR="000F595D" w:rsidRPr="005E45FD" w:rsidDel="00BB59F2">
          <w:rPr>
            <w:rStyle w:val="Hyperlink"/>
            <w:rFonts w:asciiTheme="minorHAnsi" w:hAnsiTheme="minorHAnsi" w:cstheme="minorHAnsi"/>
            <w:sz w:val="22"/>
            <w:szCs w:val="22"/>
          </w:rPr>
          <w:delText>https://www.in.gov/idoa/2467.htm</w:delText>
        </w:r>
        <w:r w:rsidR="00BB59F2" w:rsidDel="00BB59F2">
          <w:rPr>
            <w:rStyle w:val="Hyperlink"/>
            <w:rFonts w:asciiTheme="minorHAnsi" w:hAnsiTheme="minorHAnsi" w:cstheme="minorHAnsi"/>
            <w:sz w:val="22"/>
            <w:szCs w:val="22"/>
          </w:rPr>
          <w:fldChar w:fldCharType="end"/>
        </w:r>
        <w:r w:rsidR="000F595D" w:rsidRPr="009D635A" w:rsidDel="00BB59F2">
          <w:rPr>
            <w:rStyle w:val="Hyperlink"/>
            <w:rFonts w:asciiTheme="minorHAnsi" w:hAnsiTheme="minorHAnsi" w:cstheme="minorHAnsi"/>
            <w:szCs w:val="24"/>
            <w:u w:val="none"/>
          </w:rPr>
          <w:delText xml:space="preserve"> </w:delText>
        </w:r>
      </w:del>
    </w:p>
    <w:p w14:paraId="533EDDFC" w14:textId="3C97A248" w:rsidR="00B136D9" w:rsidRPr="006B1296" w:rsidDel="00BB59F2" w:rsidRDefault="00B136D9" w:rsidP="00BB59F2">
      <w:pPr>
        <w:pStyle w:val="Heading3"/>
        <w:ind w:left="720"/>
        <w:jc w:val="left"/>
        <w:rPr>
          <w:del w:id="239" w:author="Deaton, Teresa" w:date="2023-03-14T13:23:00Z"/>
          <w:rFonts w:asciiTheme="minorHAnsi" w:hAnsiTheme="minorHAnsi" w:cstheme="minorHAnsi"/>
          <w:szCs w:val="24"/>
        </w:rPr>
        <w:pPrChange w:id="240" w:author="Deaton, Teresa" w:date="2023-03-14T13:23:00Z">
          <w:pPr>
            <w:widowControl/>
            <w:ind w:left="1440"/>
          </w:pPr>
        </w:pPrChange>
      </w:pPr>
    </w:p>
    <w:p w14:paraId="2DD6E962" w14:textId="24497597" w:rsidR="00B136D9" w:rsidRPr="006B1296" w:rsidDel="00BB59F2" w:rsidRDefault="00B136D9" w:rsidP="00BB59F2">
      <w:pPr>
        <w:pStyle w:val="Heading3"/>
        <w:ind w:left="720"/>
        <w:jc w:val="left"/>
        <w:rPr>
          <w:del w:id="241" w:author="Deaton, Teresa" w:date="2023-03-14T13:23:00Z"/>
          <w:rFonts w:asciiTheme="minorHAnsi" w:hAnsiTheme="minorHAnsi" w:cstheme="minorHAnsi"/>
          <w:b w:val="0"/>
          <w:szCs w:val="24"/>
          <w:u w:val="single"/>
        </w:rPr>
        <w:pPrChange w:id="242" w:author="Deaton, Teresa" w:date="2023-03-14T13:23:00Z">
          <w:pPr>
            <w:widowControl/>
            <w:ind w:left="1440"/>
          </w:pPr>
        </w:pPrChange>
      </w:pPr>
      <w:del w:id="243" w:author="Deaton, Teresa" w:date="2023-03-14T13:23:00Z">
        <w:r w:rsidRPr="006B1296" w:rsidDel="00BB59F2">
          <w:rPr>
            <w:rFonts w:asciiTheme="minorHAnsi" w:hAnsiTheme="minorHAnsi" w:cstheme="minorHAnsi"/>
            <w:szCs w:val="24"/>
          </w:rPr>
          <w:delText xml:space="preserve">Respondents not previously registered with IDOA must go to </w:delText>
        </w:r>
        <w:r w:rsidR="001F6F00" w:rsidRPr="00DD4215" w:rsidDel="00BB59F2">
          <w:rPr>
            <w:rFonts w:asciiTheme="minorHAnsi" w:hAnsiTheme="minorHAnsi" w:cstheme="minorHAnsi"/>
            <w:szCs w:val="24"/>
          </w:rPr>
          <w:delText>the Buy Indiana website</w:delText>
        </w:r>
        <w:r w:rsidR="001F6F00" w:rsidRPr="006B1296" w:rsidDel="00BB59F2">
          <w:rPr>
            <w:rFonts w:asciiTheme="minorHAnsi" w:hAnsiTheme="minorHAnsi" w:cstheme="minorHAnsi"/>
            <w:szCs w:val="24"/>
          </w:rPr>
          <w:delText xml:space="preserve"> </w:delText>
        </w:r>
        <w:r w:rsidR="000F595D" w:rsidDel="00BB59F2">
          <w:rPr>
            <w:rFonts w:asciiTheme="minorHAnsi" w:hAnsiTheme="minorHAnsi" w:cstheme="minorHAnsi"/>
            <w:szCs w:val="24"/>
          </w:rPr>
          <w:delText xml:space="preserve">at </w:delText>
        </w:r>
        <w:r w:rsidR="00BB59F2" w:rsidDel="00BB59F2">
          <w:fldChar w:fldCharType="begin"/>
        </w:r>
        <w:r w:rsidR="00BB59F2" w:rsidDel="00BB59F2">
          <w:delInstrText>HYPERLINK "https://www.in.gov/idoa/2467.htm"</w:delInstrText>
        </w:r>
        <w:r w:rsidR="00BB59F2" w:rsidDel="00BB59F2">
          <w:fldChar w:fldCharType="separate"/>
        </w:r>
        <w:r w:rsidR="000F595D" w:rsidRPr="005E45FD" w:rsidDel="00BB59F2">
          <w:rPr>
            <w:rStyle w:val="Hyperlink"/>
            <w:rFonts w:asciiTheme="minorHAnsi" w:hAnsiTheme="minorHAnsi" w:cstheme="minorHAnsi"/>
            <w:sz w:val="22"/>
            <w:szCs w:val="22"/>
          </w:rPr>
          <w:delText>https://www.in.gov/idoa/2467.htm</w:delText>
        </w:r>
        <w:r w:rsidR="00BB59F2" w:rsidDel="00BB59F2">
          <w:rPr>
            <w:rStyle w:val="Hyperlink"/>
            <w:rFonts w:asciiTheme="minorHAnsi" w:hAnsiTheme="minorHAnsi" w:cstheme="minorHAnsi"/>
            <w:sz w:val="22"/>
            <w:szCs w:val="22"/>
          </w:rPr>
          <w:fldChar w:fldCharType="end"/>
        </w:r>
        <w:r w:rsidRPr="006B1296" w:rsidDel="00BB59F2">
          <w:rPr>
            <w:rFonts w:asciiTheme="minorHAnsi" w:hAnsiTheme="minorHAnsi" w:cstheme="minorHAnsi"/>
            <w:szCs w:val="24"/>
          </w:rPr>
          <w:delText xml:space="preserve"> </w:delText>
        </w:r>
        <w:r w:rsidR="003810E3" w:rsidDel="00BB59F2">
          <w:rPr>
            <w:rFonts w:asciiTheme="minorHAnsi" w:hAnsiTheme="minorHAnsi" w:cstheme="minorHAnsi"/>
            <w:szCs w:val="24"/>
          </w:rPr>
          <w:delText xml:space="preserve">and </w:delText>
        </w:r>
        <w:r w:rsidRPr="006B1296" w:rsidDel="00BB59F2">
          <w:rPr>
            <w:rFonts w:asciiTheme="minorHAnsi" w:hAnsiTheme="minorHAnsi" w:cstheme="minorHAnsi"/>
            <w:szCs w:val="24"/>
          </w:rPr>
          <w:delText xml:space="preserve">follow the steps outlined in the paragraph above to certify your business’ status.  </w:delText>
        </w:r>
        <w:bookmarkStart w:id="244" w:name="_Hlk75797440"/>
        <w:r w:rsidR="00C0133E" w:rsidRPr="006B1296" w:rsidDel="00BB59F2">
          <w:rPr>
            <w:rFonts w:asciiTheme="minorHAnsi" w:hAnsiTheme="minorHAnsi" w:cstheme="minorHAnsi"/>
            <w:szCs w:val="24"/>
          </w:rPr>
          <w:delText xml:space="preserve">The Respondent’s Buy Indiana status must be finalized when the </w:delText>
        </w:r>
        <w:r w:rsidR="000A228A" w:rsidDel="00BB59F2">
          <w:rPr>
            <w:rFonts w:asciiTheme="minorHAnsi" w:hAnsiTheme="minorHAnsi" w:cstheme="minorHAnsi"/>
            <w:szCs w:val="24"/>
          </w:rPr>
          <w:delText xml:space="preserve">solicitation </w:delText>
        </w:r>
        <w:r w:rsidR="00C0133E" w:rsidRPr="006B1296" w:rsidDel="00BB59F2">
          <w:rPr>
            <w:rFonts w:asciiTheme="minorHAnsi" w:hAnsiTheme="minorHAnsi" w:cstheme="minorHAnsi"/>
            <w:szCs w:val="24"/>
          </w:rPr>
          <w:delText>response is submitted to the State.</w:delText>
        </w:r>
      </w:del>
    </w:p>
    <w:bookmarkEnd w:id="244"/>
    <w:p w14:paraId="28C43077" w14:textId="4B88A5D1" w:rsidR="00B136D9" w:rsidRPr="006B1296" w:rsidDel="00BB59F2" w:rsidRDefault="00B136D9" w:rsidP="00BB59F2">
      <w:pPr>
        <w:pStyle w:val="Heading3"/>
        <w:ind w:left="720"/>
        <w:jc w:val="left"/>
        <w:rPr>
          <w:del w:id="245" w:author="Deaton, Teresa" w:date="2023-03-14T13:23:00Z"/>
          <w:rFonts w:asciiTheme="minorHAnsi" w:hAnsiTheme="minorHAnsi" w:cstheme="minorHAnsi"/>
          <w:bCs w:val="0"/>
          <w:szCs w:val="24"/>
        </w:rPr>
        <w:pPrChange w:id="246" w:author="Deaton, Teresa" w:date="2023-03-14T13:23:00Z">
          <w:pPr>
            <w:widowControl/>
            <w:ind w:left="1440"/>
          </w:pPr>
        </w:pPrChange>
      </w:pPr>
    </w:p>
    <w:p w14:paraId="2735FC79" w14:textId="32C5C325" w:rsidR="001F097C" w:rsidRPr="006D28FE" w:rsidDel="00BB59F2" w:rsidRDefault="00B136D9" w:rsidP="00BB59F2">
      <w:pPr>
        <w:pStyle w:val="Heading3"/>
        <w:ind w:left="720"/>
        <w:jc w:val="left"/>
        <w:rPr>
          <w:del w:id="247" w:author="Deaton, Teresa" w:date="2023-03-14T13:23:00Z"/>
          <w:rFonts w:asciiTheme="minorHAnsi" w:hAnsiTheme="minorHAnsi" w:cstheme="minorHAnsi"/>
          <w:bCs w:val="0"/>
          <w:szCs w:val="24"/>
        </w:rPr>
        <w:pPrChange w:id="248" w:author="Deaton, Teresa" w:date="2023-03-14T13:23:00Z">
          <w:pPr>
            <w:widowControl/>
            <w:ind w:left="1440"/>
          </w:pPr>
        </w:pPrChange>
      </w:pPr>
      <w:bookmarkStart w:id="249" w:name="_Hlk82972937"/>
      <w:del w:id="250" w:author="Deaton, Teresa" w:date="2023-03-14T13:23:00Z">
        <w:r w:rsidRPr="006D28FE" w:rsidDel="00BB59F2">
          <w:rPr>
            <w:rFonts w:asciiTheme="minorHAnsi" w:hAnsiTheme="minorHAnsi" w:cstheme="minorHAnsi"/>
            <w:szCs w:val="24"/>
          </w:rPr>
          <w:delText xml:space="preserve">Respondent must clearly indicate </w:delText>
        </w:r>
        <w:r w:rsidR="009131B3" w:rsidRPr="006D28FE" w:rsidDel="00BB59F2">
          <w:rPr>
            <w:rFonts w:asciiTheme="minorHAnsi" w:hAnsiTheme="minorHAnsi" w:cstheme="minorHAnsi"/>
            <w:szCs w:val="24"/>
          </w:rPr>
          <w:delText xml:space="preserve">whether </w:delText>
        </w:r>
        <w:r w:rsidRPr="006D28FE" w:rsidDel="00BB59F2">
          <w:rPr>
            <w:rFonts w:asciiTheme="minorHAnsi" w:hAnsiTheme="minorHAnsi" w:cstheme="minorHAnsi"/>
            <w:szCs w:val="24"/>
          </w:rPr>
          <w:delText xml:space="preserve">they intend to claim in </w:delText>
        </w:r>
        <w:r w:rsidR="007C0A5E" w:rsidRPr="006D28FE" w:rsidDel="00BB59F2">
          <w:rPr>
            <w:rFonts w:asciiTheme="minorHAnsi" w:hAnsiTheme="minorHAnsi" w:cstheme="minorHAnsi"/>
            <w:color w:val="000000" w:themeColor="text1"/>
            <w:szCs w:val="24"/>
          </w:rPr>
          <w:delText xml:space="preserve">Attachment J </w:delText>
        </w:r>
        <w:r w:rsidR="0053196E" w:rsidRPr="006D28FE" w:rsidDel="00BB59F2">
          <w:rPr>
            <w:rFonts w:asciiTheme="minorHAnsi" w:hAnsiTheme="minorHAnsi" w:cstheme="minorHAnsi"/>
            <w:szCs w:val="24"/>
          </w:rPr>
          <w:delText>(Respondent will only be evaluated on the criteria selected</w:delText>
        </w:r>
        <w:r w:rsidR="00BE5EB2" w:rsidRPr="006D28FE" w:rsidDel="00BB59F2">
          <w:rPr>
            <w:rFonts w:asciiTheme="minorHAnsi" w:hAnsiTheme="minorHAnsi" w:cstheme="minorHAnsi"/>
            <w:szCs w:val="24"/>
          </w:rPr>
          <w:delText>/cited from IC 5-22-</w:delText>
        </w:r>
        <w:r w:rsidR="00BE5EB2" w:rsidRPr="006D28FE" w:rsidDel="00BB59F2">
          <w:rPr>
            <w:rFonts w:asciiTheme="minorHAnsi" w:hAnsiTheme="minorHAnsi" w:cstheme="minorHAnsi"/>
            <w:szCs w:val="24"/>
          </w:rPr>
          <w:lastRenderedPageBreak/>
          <w:delText>15-20.5</w:delText>
        </w:r>
        <w:r w:rsidR="0053196E" w:rsidRPr="006D28FE" w:rsidDel="00BB59F2">
          <w:rPr>
            <w:rFonts w:asciiTheme="minorHAnsi" w:hAnsiTheme="minorHAnsi" w:cstheme="minorHAnsi"/>
            <w:szCs w:val="24"/>
          </w:rPr>
          <w:delText>)</w:delText>
        </w:r>
        <w:r w:rsidRPr="006D28FE" w:rsidDel="00BB59F2">
          <w:rPr>
            <w:rFonts w:asciiTheme="minorHAnsi" w:hAnsiTheme="minorHAnsi" w:cstheme="minorHAnsi"/>
            <w:szCs w:val="24"/>
          </w:rPr>
          <w:delText xml:space="preserve">. </w:delText>
        </w:r>
      </w:del>
    </w:p>
    <w:bookmarkEnd w:id="249"/>
    <w:p w14:paraId="4D95CA65" w14:textId="055A9A60" w:rsidR="001157C5" w:rsidRPr="006B1296" w:rsidDel="00BB59F2" w:rsidRDefault="001157C5" w:rsidP="00BB59F2">
      <w:pPr>
        <w:pStyle w:val="Heading3"/>
        <w:ind w:left="720"/>
        <w:jc w:val="left"/>
        <w:rPr>
          <w:del w:id="251" w:author="Deaton, Teresa" w:date="2023-03-14T13:23:00Z"/>
          <w:rFonts w:asciiTheme="minorHAnsi" w:hAnsiTheme="minorHAnsi" w:cstheme="minorHAnsi"/>
          <w:b w:val="0"/>
          <w:szCs w:val="24"/>
        </w:rPr>
        <w:pPrChange w:id="252" w:author="Deaton, Teresa" w:date="2023-03-14T13:23:00Z">
          <w:pPr>
            <w:widowControl/>
            <w:ind w:left="1440"/>
          </w:pPr>
        </w:pPrChange>
      </w:pPr>
    </w:p>
    <w:p w14:paraId="11E09FDC" w14:textId="7594872D" w:rsidR="00D95678" w:rsidRPr="006B1296" w:rsidDel="00BB59F2" w:rsidRDefault="00D95678" w:rsidP="00BB59F2">
      <w:pPr>
        <w:pStyle w:val="Heading3"/>
        <w:ind w:left="720"/>
        <w:jc w:val="left"/>
        <w:rPr>
          <w:del w:id="253" w:author="Deaton, Teresa" w:date="2023-03-14T13:23:00Z"/>
          <w:rFonts w:asciiTheme="minorHAnsi" w:hAnsiTheme="minorHAnsi" w:cstheme="minorHAnsi"/>
          <w:b w:val="0"/>
          <w:szCs w:val="24"/>
        </w:rPr>
        <w:pPrChange w:id="254" w:author="Deaton, Teresa" w:date="2023-03-14T13:23:00Z">
          <w:pPr>
            <w:widowControl/>
            <w:ind w:left="1440"/>
          </w:pPr>
        </w:pPrChange>
      </w:pPr>
      <w:bookmarkStart w:id="255" w:name="_Hlk82973017"/>
      <w:del w:id="256" w:author="Deaton, Teresa" w:date="2023-03-14T13:23:00Z">
        <w:r w:rsidRPr="006B1296" w:rsidDel="00BB59F2">
          <w:rPr>
            <w:rFonts w:asciiTheme="minorHAnsi" w:hAnsiTheme="minorHAnsi" w:cstheme="minorHAnsi"/>
            <w:szCs w:val="24"/>
          </w:rPr>
          <w:delText xml:space="preserve">When applying to Buy IN status, be sure to allow sufficient time to complete this process, at least twenty (20) business days.  </w:delText>
        </w:r>
      </w:del>
    </w:p>
    <w:p w14:paraId="3999F940" w14:textId="5E12C7C0" w:rsidR="00C47878" w:rsidRPr="006B1296" w:rsidDel="00BB59F2" w:rsidRDefault="00C47878" w:rsidP="00BB59F2">
      <w:pPr>
        <w:pStyle w:val="Heading3"/>
        <w:ind w:left="720"/>
        <w:jc w:val="left"/>
        <w:rPr>
          <w:del w:id="257" w:author="Deaton, Teresa" w:date="2023-03-14T13:23:00Z"/>
          <w:rFonts w:asciiTheme="minorHAnsi" w:hAnsiTheme="minorHAnsi" w:cstheme="minorHAnsi"/>
          <w:b w:val="0"/>
          <w:szCs w:val="24"/>
        </w:rPr>
        <w:pPrChange w:id="258" w:author="Deaton, Teresa" w:date="2023-03-14T13:23:00Z">
          <w:pPr>
            <w:widowControl/>
            <w:ind w:left="1440"/>
          </w:pPr>
        </w:pPrChange>
      </w:pPr>
    </w:p>
    <w:p w14:paraId="096252AD" w14:textId="455E07D2" w:rsidR="001157C5" w:rsidRPr="006B1296" w:rsidDel="00BB59F2" w:rsidRDefault="001157C5" w:rsidP="00BB59F2">
      <w:pPr>
        <w:pStyle w:val="Heading3"/>
        <w:ind w:left="720"/>
        <w:jc w:val="left"/>
        <w:rPr>
          <w:del w:id="259" w:author="Deaton, Teresa" w:date="2023-03-14T13:23:00Z"/>
          <w:rFonts w:asciiTheme="minorHAnsi" w:hAnsiTheme="minorHAnsi" w:cstheme="minorHAnsi"/>
          <w:bCs w:val="0"/>
          <w:szCs w:val="24"/>
        </w:rPr>
        <w:pPrChange w:id="260" w:author="Deaton, Teresa" w:date="2023-03-14T13:23:00Z">
          <w:pPr>
            <w:widowControl/>
            <w:ind w:left="1440"/>
          </w:pPr>
        </w:pPrChange>
      </w:pPr>
      <w:del w:id="261" w:author="Deaton, Teresa" w:date="2023-03-14T13:23:00Z">
        <w:r w:rsidRPr="006B1296" w:rsidDel="00BB59F2">
          <w:rPr>
            <w:rFonts w:asciiTheme="minorHAnsi" w:hAnsiTheme="minorHAnsi" w:cstheme="minorHAnsi"/>
            <w:szCs w:val="24"/>
          </w:rPr>
          <w:delText>Buy IN must be affirmatively claimed</w:delText>
        </w:r>
        <w:r w:rsidR="00146ECB" w:rsidDel="00BB59F2">
          <w:rPr>
            <w:rFonts w:asciiTheme="minorHAnsi" w:hAnsiTheme="minorHAnsi" w:cstheme="minorHAnsi"/>
            <w:szCs w:val="24"/>
          </w:rPr>
          <w:delText xml:space="preserve"> and documentation </w:delText>
        </w:r>
        <w:r w:rsidR="007C0A5E" w:rsidRPr="006B1296" w:rsidDel="00BB59F2">
          <w:rPr>
            <w:rFonts w:asciiTheme="minorHAnsi" w:hAnsiTheme="minorHAnsi" w:cstheme="minorHAnsi"/>
            <w:szCs w:val="24"/>
          </w:rPr>
          <w:delText xml:space="preserve">submitted </w:delText>
        </w:r>
        <w:r w:rsidR="00146ECB" w:rsidDel="00BB59F2">
          <w:rPr>
            <w:rFonts w:asciiTheme="minorHAnsi" w:hAnsiTheme="minorHAnsi" w:cstheme="minorHAnsi"/>
            <w:szCs w:val="24"/>
          </w:rPr>
          <w:delText>per</w:delText>
        </w:r>
        <w:r w:rsidR="007C0A5E" w:rsidRPr="006B1296" w:rsidDel="00BB59F2">
          <w:rPr>
            <w:rFonts w:asciiTheme="minorHAnsi" w:hAnsiTheme="minorHAnsi" w:cstheme="minorHAnsi"/>
            <w:szCs w:val="24"/>
          </w:rPr>
          <w:delText xml:space="preserve"> Attachment J. </w:delText>
        </w:r>
        <w:r w:rsidRPr="006B1296" w:rsidDel="00BB59F2">
          <w:rPr>
            <w:rFonts w:asciiTheme="minorHAnsi" w:hAnsiTheme="minorHAnsi" w:cstheme="minorHAnsi"/>
            <w:szCs w:val="24"/>
          </w:rPr>
          <w:delText xml:space="preserve">The State will not look up status of each Respondent in a search to </w:delText>
        </w:r>
        <w:r w:rsidR="004D7747" w:rsidRPr="006B1296" w:rsidDel="00BB59F2">
          <w:rPr>
            <w:rFonts w:asciiTheme="minorHAnsi" w:hAnsiTheme="minorHAnsi" w:cstheme="minorHAnsi"/>
            <w:szCs w:val="24"/>
          </w:rPr>
          <w:delText xml:space="preserve">determine eligibility of potential </w:delText>
        </w:r>
        <w:r w:rsidRPr="006B1296" w:rsidDel="00BB59F2">
          <w:rPr>
            <w:rFonts w:asciiTheme="minorHAnsi" w:hAnsiTheme="minorHAnsi" w:cstheme="minorHAnsi"/>
            <w:szCs w:val="24"/>
          </w:rPr>
          <w:delText>provide points.</w:delText>
        </w:r>
        <w:bookmarkEnd w:id="255"/>
      </w:del>
    </w:p>
    <w:p w14:paraId="4169BA43" w14:textId="435EDB2E" w:rsidR="004A0B57" w:rsidRPr="006B1296" w:rsidDel="00BB59F2" w:rsidRDefault="004A0B57" w:rsidP="00BB59F2">
      <w:pPr>
        <w:pStyle w:val="Heading3"/>
        <w:ind w:left="720"/>
        <w:jc w:val="left"/>
        <w:rPr>
          <w:del w:id="262" w:author="Deaton, Teresa" w:date="2023-03-14T13:23:00Z"/>
          <w:rFonts w:asciiTheme="minorHAnsi" w:hAnsiTheme="minorHAnsi" w:cstheme="minorHAnsi"/>
          <w:b w:val="0"/>
          <w:szCs w:val="24"/>
          <w:u w:val="single"/>
        </w:rPr>
        <w:pPrChange w:id="263" w:author="Deaton, Teresa" w:date="2023-03-14T13:23:00Z">
          <w:pPr>
            <w:widowControl/>
            <w:ind w:left="1440"/>
          </w:pPr>
        </w:pPrChange>
      </w:pPr>
    </w:p>
    <w:p w14:paraId="5279E148" w14:textId="3209C7A1" w:rsidR="00B136D9" w:rsidRPr="006B1296" w:rsidDel="00BB59F2" w:rsidRDefault="00B136D9" w:rsidP="00BB59F2">
      <w:pPr>
        <w:pStyle w:val="Heading3"/>
        <w:ind w:left="720"/>
        <w:jc w:val="left"/>
        <w:rPr>
          <w:del w:id="264" w:author="Deaton, Teresa" w:date="2023-03-14T13:23:00Z"/>
          <w:rFonts w:asciiTheme="minorHAnsi" w:hAnsiTheme="minorHAnsi" w:cstheme="minorHAnsi"/>
          <w:szCs w:val="24"/>
        </w:rPr>
        <w:pPrChange w:id="265" w:author="Deaton, Teresa" w:date="2023-03-14T13:23:00Z">
          <w:pPr>
            <w:widowControl/>
            <w:ind w:left="1440"/>
          </w:pPr>
        </w:pPrChange>
      </w:pPr>
      <w:del w:id="266" w:author="Deaton, Teresa" w:date="2023-03-14T13:23:00Z">
        <w:r w:rsidRPr="006B1296" w:rsidDel="00BB59F2">
          <w:rPr>
            <w:rFonts w:asciiTheme="minorHAnsi" w:hAnsiTheme="minorHAnsi" w:cstheme="minorHAnsi"/>
            <w:szCs w:val="24"/>
            <w:u w:val="single"/>
          </w:rPr>
          <w:delText>Defining an Indiana Business:</w:delText>
        </w:r>
      </w:del>
    </w:p>
    <w:p w14:paraId="28C466EB" w14:textId="3C3C2FF9" w:rsidR="00B136D9" w:rsidRPr="006B1296" w:rsidDel="00BB59F2" w:rsidRDefault="00B136D9" w:rsidP="00BB59F2">
      <w:pPr>
        <w:pStyle w:val="Heading3"/>
        <w:ind w:left="720"/>
        <w:jc w:val="left"/>
        <w:rPr>
          <w:del w:id="267" w:author="Deaton, Teresa" w:date="2023-03-14T13:23:00Z"/>
          <w:rFonts w:asciiTheme="minorHAnsi" w:hAnsiTheme="minorHAnsi" w:cstheme="minorHAnsi"/>
          <w:szCs w:val="24"/>
        </w:rPr>
        <w:pPrChange w:id="268" w:author="Deaton, Teresa" w:date="2023-03-14T13:23:00Z">
          <w:pPr/>
        </w:pPrChange>
      </w:pPr>
    </w:p>
    <w:p w14:paraId="11ACFE18" w14:textId="60DDF01C" w:rsidR="00B136D9" w:rsidRPr="006B1296" w:rsidDel="00BB59F2" w:rsidRDefault="00B136D9" w:rsidP="00BB59F2">
      <w:pPr>
        <w:pStyle w:val="Heading3"/>
        <w:ind w:left="720"/>
        <w:jc w:val="left"/>
        <w:rPr>
          <w:del w:id="269" w:author="Deaton, Teresa" w:date="2023-03-14T13:23:00Z"/>
          <w:rFonts w:asciiTheme="minorHAnsi" w:hAnsiTheme="minorHAnsi" w:cstheme="minorHAnsi"/>
          <w:szCs w:val="24"/>
        </w:rPr>
        <w:pPrChange w:id="270" w:author="Deaton, Teresa" w:date="2023-03-14T13:23:00Z">
          <w:pPr>
            <w:ind w:left="1440"/>
          </w:pPr>
        </w:pPrChange>
      </w:pPr>
      <w:del w:id="271" w:author="Deaton, Teresa" w:date="2023-03-14T13:23:00Z">
        <w:r w:rsidRPr="006B1296" w:rsidDel="00BB59F2">
          <w:rPr>
            <w:rFonts w:asciiTheme="minorHAnsi" w:hAnsiTheme="minorHAnsi" w:cstheme="minorHAnsi"/>
            <w:szCs w:val="24"/>
          </w:rPr>
          <w:delText>“Indiana business” refers</w:delText>
        </w:r>
        <w:r w:rsidR="008F127B" w:rsidRPr="006B1296" w:rsidDel="00BB59F2">
          <w:rPr>
            <w:rFonts w:asciiTheme="minorHAnsi" w:hAnsiTheme="minorHAnsi" w:cstheme="minorHAnsi"/>
            <w:szCs w:val="24"/>
          </w:rPr>
          <w:delText xml:space="preserve"> to any of the following:</w:delText>
        </w:r>
      </w:del>
    </w:p>
    <w:p w14:paraId="349CA574" w14:textId="7494386E" w:rsidR="00B136D9" w:rsidRPr="006B1296" w:rsidDel="00BB59F2" w:rsidRDefault="00B136D9" w:rsidP="00BB59F2">
      <w:pPr>
        <w:pStyle w:val="Heading3"/>
        <w:ind w:left="720"/>
        <w:jc w:val="left"/>
        <w:rPr>
          <w:del w:id="272" w:author="Deaton, Teresa" w:date="2023-03-14T13:23:00Z"/>
          <w:rFonts w:asciiTheme="minorHAnsi" w:hAnsiTheme="minorHAnsi" w:cstheme="minorHAnsi"/>
          <w:szCs w:val="24"/>
        </w:rPr>
        <w:pPrChange w:id="273" w:author="Deaton, Teresa" w:date="2023-03-14T13:23:00Z">
          <w:pPr>
            <w:numPr>
              <w:numId w:val="4"/>
            </w:numPr>
            <w:tabs>
              <w:tab w:val="left" w:pos="2340"/>
            </w:tabs>
            <w:ind w:left="2160" w:hanging="180"/>
          </w:pPr>
        </w:pPrChange>
      </w:pPr>
      <w:del w:id="274" w:author="Deaton, Teresa" w:date="2023-03-14T13:23:00Z">
        <w:r w:rsidRPr="006B1296" w:rsidDel="00BB59F2">
          <w:rPr>
            <w:rFonts w:asciiTheme="minorHAnsi" w:hAnsiTheme="minorHAnsi" w:cstheme="minorHAnsi"/>
            <w:szCs w:val="24"/>
          </w:rPr>
          <w:delText>A business whose principal place of business is located in Indiana.</w:delText>
        </w:r>
      </w:del>
    </w:p>
    <w:p w14:paraId="3F871906" w14:textId="6A78AEDD" w:rsidR="009D635A" w:rsidDel="00BB59F2" w:rsidRDefault="00B136D9" w:rsidP="00BB59F2">
      <w:pPr>
        <w:pStyle w:val="Heading3"/>
        <w:ind w:left="720"/>
        <w:jc w:val="left"/>
        <w:rPr>
          <w:del w:id="275" w:author="Deaton, Teresa" w:date="2023-03-14T13:23:00Z"/>
          <w:rFonts w:asciiTheme="minorHAnsi" w:hAnsiTheme="minorHAnsi" w:cstheme="minorHAnsi"/>
          <w:szCs w:val="24"/>
        </w:rPr>
        <w:pPrChange w:id="276" w:author="Deaton, Teresa" w:date="2023-03-14T13:23:00Z">
          <w:pPr>
            <w:tabs>
              <w:tab w:val="left" w:pos="2340"/>
            </w:tabs>
            <w:ind w:left="2160" w:hanging="180"/>
          </w:pPr>
        </w:pPrChange>
      </w:pPr>
      <w:del w:id="277" w:author="Deaton, Teresa" w:date="2023-03-14T13:23:00Z">
        <w:r w:rsidRPr="006B1296" w:rsidDel="00BB59F2">
          <w:rPr>
            <w:rFonts w:asciiTheme="minorHAnsi" w:hAnsiTheme="minorHAnsi" w:cstheme="minorHAnsi"/>
            <w:szCs w:val="24"/>
          </w:rPr>
          <w:delText xml:space="preserve">(2) </w:delText>
        </w:r>
        <w:r w:rsidR="00BE5EB2" w:rsidRPr="006B1296" w:rsidDel="00BB59F2">
          <w:rPr>
            <w:rFonts w:asciiTheme="minorHAnsi" w:hAnsiTheme="minorHAnsi" w:cstheme="minorHAnsi"/>
            <w:szCs w:val="24"/>
          </w:rPr>
          <w:delText xml:space="preserve"> </w:delText>
        </w:r>
        <w:r w:rsidRPr="006B1296" w:rsidDel="00BB59F2">
          <w:rPr>
            <w:rFonts w:asciiTheme="minorHAnsi" w:hAnsiTheme="minorHAnsi" w:cstheme="minorHAnsi"/>
            <w:szCs w:val="24"/>
          </w:rPr>
          <w:delText>A business that pays a majority of its</w:delText>
        </w:r>
        <w:r w:rsidR="006A420E" w:rsidRPr="006B1296" w:rsidDel="00BB59F2">
          <w:rPr>
            <w:rFonts w:asciiTheme="minorHAnsi" w:hAnsiTheme="minorHAnsi" w:cstheme="minorHAnsi"/>
            <w:szCs w:val="24"/>
          </w:rPr>
          <w:delText xml:space="preserve"> payroll (in dollar volume) to </w:delText>
        </w:r>
        <w:r w:rsidRPr="006B1296" w:rsidDel="00BB59F2">
          <w:rPr>
            <w:rFonts w:asciiTheme="minorHAnsi" w:hAnsiTheme="minorHAnsi" w:cstheme="minorHAnsi"/>
            <w:szCs w:val="24"/>
          </w:rPr>
          <w:delText>residents of Indiana.</w:delText>
        </w:r>
      </w:del>
    </w:p>
    <w:p w14:paraId="49B7BD2B" w14:textId="21648439" w:rsidR="00B136D9" w:rsidRPr="006B1296" w:rsidDel="00BB59F2" w:rsidRDefault="00B136D9" w:rsidP="00BB59F2">
      <w:pPr>
        <w:pStyle w:val="Heading3"/>
        <w:ind w:left="720"/>
        <w:jc w:val="left"/>
        <w:rPr>
          <w:del w:id="278" w:author="Deaton, Teresa" w:date="2023-03-14T13:23:00Z"/>
          <w:rFonts w:asciiTheme="minorHAnsi" w:hAnsiTheme="minorHAnsi" w:cstheme="minorHAnsi"/>
          <w:szCs w:val="24"/>
        </w:rPr>
        <w:pPrChange w:id="279" w:author="Deaton, Teresa" w:date="2023-03-14T13:23:00Z">
          <w:pPr>
            <w:tabs>
              <w:tab w:val="left" w:pos="2340"/>
            </w:tabs>
            <w:ind w:left="2160" w:hanging="180"/>
          </w:pPr>
        </w:pPrChange>
      </w:pPr>
      <w:del w:id="280" w:author="Deaton, Teresa" w:date="2023-03-14T13:23:00Z">
        <w:r w:rsidRPr="006B1296" w:rsidDel="00BB59F2">
          <w:rPr>
            <w:rFonts w:asciiTheme="minorHAnsi" w:hAnsiTheme="minorHAnsi" w:cstheme="minorHAnsi"/>
            <w:szCs w:val="24"/>
          </w:rPr>
          <w:delText xml:space="preserve">(3) </w:delText>
        </w:r>
        <w:r w:rsidR="009D635A" w:rsidDel="00BB59F2">
          <w:rPr>
            <w:rFonts w:asciiTheme="minorHAnsi" w:hAnsiTheme="minorHAnsi" w:cstheme="minorHAnsi"/>
            <w:szCs w:val="24"/>
          </w:rPr>
          <w:tab/>
        </w:r>
        <w:r w:rsidRPr="006B1296" w:rsidDel="00BB59F2">
          <w:rPr>
            <w:rFonts w:asciiTheme="minorHAnsi" w:hAnsiTheme="minorHAnsi" w:cstheme="minorHAnsi"/>
            <w:szCs w:val="24"/>
          </w:rPr>
          <w:delText xml:space="preserve">A business that employs Indiana </w:delText>
        </w:r>
        <w:r w:rsidR="006A420E" w:rsidRPr="006B1296" w:rsidDel="00BB59F2">
          <w:rPr>
            <w:rFonts w:asciiTheme="minorHAnsi" w:hAnsiTheme="minorHAnsi" w:cstheme="minorHAnsi"/>
            <w:szCs w:val="24"/>
          </w:rPr>
          <w:delText xml:space="preserve">residents as a majority of its </w:delText>
        </w:r>
        <w:r w:rsidRPr="006B1296" w:rsidDel="00BB59F2">
          <w:rPr>
            <w:rFonts w:asciiTheme="minorHAnsi" w:hAnsiTheme="minorHAnsi" w:cstheme="minorHAnsi"/>
            <w:szCs w:val="24"/>
          </w:rPr>
          <w:delText>employees.</w:delText>
        </w:r>
      </w:del>
    </w:p>
    <w:p w14:paraId="6EED43E0" w14:textId="1A31BD2D" w:rsidR="009D635A" w:rsidDel="00BB59F2" w:rsidRDefault="00B136D9" w:rsidP="00BB59F2">
      <w:pPr>
        <w:pStyle w:val="Heading3"/>
        <w:ind w:left="720"/>
        <w:jc w:val="left"/>
        <w:rPr>
          <w:del w:id="281" w:author="Deaton, Teresa" w:date="2023-03-14T13:23:00Z"/>
          <w:rFonts w:asciiTheme="minorHAnsi" w:hAnsiTheme="minorHAnsi" w:cstheme="minorHAnsi"/>
          <w:szCs w:val="24"/>
        </w:rPr>
        <w:pPrChange w:id="282" w:author="Deaton, Teresa" w:date="2023-03-14T13:23:00Z">
          <w:pPr>
            <w:tabs>
              <w:tab w:val="left" w:pos="2340"/>
            </w:tabs>
            <w:ind w:left="2160" w:hanging="180"/>
          </w:pPr>
        </w:pPrChange>
      </w:pPr>
      <w:del w:id="283" w:author="Deaton, Teresa" w:date="2023-03-14T13:23:00Z">
        <w:r w:rsidRPr="006B1296" w:rsidDel="00BB59F2">
          <w:rPr>
            <w:rFonts w:asciiTheme="minorHAnsi" w:hAnsiTheme="minorHAnsi" w:cstheme="minorHAnsi"/>
            <w:szCs w:val="24"/>
          </w:rPr>
          <w:delText>(4)</w:delText>
        </w:r>
        <w:r w:rsidR="009D635A" w:rsidDel="00BB59F2">
          <w:rPr>
            <w:rFonts w:asciiTheme="minorHAnsi" w:hAnsiTheme="minorHAnsi" w:cstheme="minorHAnsi"/>
            <w:szCs w:val="24"/>
          </w:rPr>
          <w:tab/>
        </w:r>
        <w:r w:rsidRPr="006B1296" w:rsidDel="00BB59F2">
          <w:rPr>
            <w:rFonts w:asciiTheme="minorHAnsi" w:hAnsiTheme="minorHAnsi" w:cstheme="minorHAnsi"/>
            <w:szCs w:val="24"/>
          </w:rPr>
          <w:delText>A business that makes significant capital investments in Indiana.</w:delText>
        </w:r>
      </w:del>
    </w:p>
    <w:p w14:paraId="28E0E3E7" w14:textId="0CE19101" w:rsidR="00B136D9" w:rsidRPr="006B1296" w:rsidDel="00BB59F2" w:rsidRDefault="00B136D9" w:rsidP="00BB59F2">
      <w:pPr>
        <w:pStyle w:val="Heading3"/>
        <w:ind w:left="720"/>
        <w:jc w:val="left"/>
        <w:rPr>
          <w:del w:id="284" w:author="Deaton, Teresa" w:date="2023-03-14T13:23:00Z"/>
          <w:rFonts w:asciiTheme="minorHAnsi" w:hAnsiTheme="minorHAnsi" w:cstheme="minorHAnsi"/>
          <w:szCs w:val="24"/>
        </w:rPr>
        <w:pPrChange w:id="285" w:author="Deaton, Teresa" w:date="2023-03-14T13:23:00Z">
          <w:pPr>
            <w:tabs>
              <w:tab w:val="left" w:pos="2340"/>
            </w:tabs>
            <w:ind w:left="2160" w:hanging="180"/>
          </w:pPr>
        </w:pPrChange>
      </w:pPr>
      <w:del w:id="286" w:author="Deaton, Teresa" w:date="2023-03-14T13:23:00Z">
        <w:r w:rsidRPr="006B1296" w:rsidDel="00BB59F2">
          <w:rPr>
            <w:rFonts w:asciiTheme="minorHAnsi" w:hAnsiTheme="minorHAnsi" w:cstheme="minorHAnsi"/>
            <w:szCs w:val="24"/>
          </w:rPr>
          <w:delText>(5) A business that has a substanti</w:delText>
        </w:r>
        <w:r w:rsidR="006A420E" w:rsidRPr="006B1296" w:rsidDel="00BB59F2">
          <w:rPr>
            <w:rFonts w:asciiTheme="minorHAnsi" w:hAnsiTheme="minorHAnsi" w:cstheme="minorHAnsi"/>
            <w:szCs w:val="24"/>
          </w:rPr>
          <w:delText xml:space="preserve">al positive economic impact on </w:delText>
        </w:r>
        <w:r w:rsidRPr="006B1296" w:rsidDel="00BB59F2">
          <w:rPr>
            <w:rFonts w:asciiTheme="minorHAnsi" w:hAnsiTheme="minorHAnsi" w:cstheme="minorHAnsi"/>
            <w:szCs w:val="24"/>
          </w:rPr>
          <w:delText>Indiana.</w:delText>
        </w:r>
      </w:del>
    </w:p>
    <w:p w14:paraId="5693E11E" w14:textId="448497A9" w:rsidR="00B136D9" w:rsidRPr="006B1296" w:rsidDel="00BB59F2" w:rsidRDefault="00B136D9" w:rsidP="00BB59F2">
      <w:pPr>
        <w:pStyle w:val="Heading3"/>
        <w:ind w:left="720"/>
        <w:jc w:val="left"/>
        <w:rPr>
          <w:del w:id="287" w:author="Deaton, Teresa" w:date="2023-03-14T13:23:00Z"/>
          <w:rFonts w:asciiTheme="minorHAnsi" w:hAnsiTheme="minorHAnsi" w:cstheme="minorHAnsi"/>
          <w:szCs w:val="24"/>
        </w:rPr>
        <w:pPrChange w:id="288" w:author="Deaton, Teresa" w:date="2023-03-14T13:23:00Z">
          <w:pPr>
            <w:tabs>
              <w:tab w:val="num" w:pos="1080"/>
            </w:tabs>
          </w:pPr>
        </w:pPrChange>
      </w:pPr>
    </w:p>
    <w:p w14:paraId="023031B1" w14:textId="11BE9B42" w:rsidR="00B136D9" w:rsidRPr="006B1296" w:rsidDel="00BB59F2" w:rsidRDefault="00B136D9" w:rsidP="00BB59F2">
      <w:pPr>
        <w:pStyle w:val="Heading3"/>
        <w:ind w:left="720"/>
        <w:jc w:val="left"/>
        <w:rPr>
          <w:del w:id="289" w:author="Deaton, Teresa" w:date="2023-03-14T13:23:00Z"/>
          <w:rFonts w:asciiTheme="minorHAnsi" w:hAnsiTheme="minorHAnsi" w:cstheme="minorHAnsi"/>
          <w:szCs w:val="24"/>
        </w:rPr>
        <w:pPrChange w:id="290" w:author="Deaton, Teresa" w:date="2023-03-14T13:23:00Z">
          <w:pPr>
            <w:ind w:left="1440"/>
          </w:pPr>
        </w:pPrChange>
      </w:pPr>
      <w:del w:id="291" w:author="Deaton, Teresa" w:date="2023-03-14T13:23:00Z">
        <w:r w:rsidRPr="006B1296" w:rsidDel="00BB59F2">
          <w:rPr>
            <w:rFonts w:asciiTheme="minorHAnsi" w:hAnsiTheme="minorHAnsi" w:cstheme="minorHAnsi"/>
            <w:szCs w:val="24"/>
            <w:u w:val="single"/>
          </w:rPr>
          <w:delText>Substantial Capital Investment</w:delText>
        </w:r>
        <w:r w:rsidRPr="006B1296" w:rsidDel="00BB59F2">
          <w:rPr>
            <w:rFonts w:asciiTheme="minorHAnsi" w:hAnsiTheme="minorHAnsi" w:cstheme="minorHAnsi"/>
            <w:szCs w:val="24"/>
          </w:rPr>
          <w:delText xml:space="preserve">: </w:delText>
        </w:r>
      </w:del>
    </w:p>
    <w:p w14:paraId="0DEEF519" w14:textId="04951EBC" w:rsidR="00B136D9" w:rsidRPr="006B1296" w:rsidDel="00BB59F2" w:rsidRDefault="00B136D9" w:rsidP="00BB59F2">
      <w:pPr>
        <w:pStyle w:val="Heading3"/>
        <w:ind w:left="720"/>
        <w:jc w:val="left"/>
        <w:rPr>
          <w:del w:id="292" w:author="Deaton, Teresa" w:date="2023-03-14T13:23:00Z"/>
          <w:rFonts w:asciiTheme="minorHAnsi" w:hAnsiTheme="minorHAnsi" w:cstheme="minorHAnsi"/>
          <w:szCs w:val="24"/>
        </w:rPr>
        <w:pPrChange w:id="293" w:author="Deaton, Teresa" w:date="2023-03-14T13:23:00Z">
          <w:pPr>
            <w:ind w:left="1440"/>
          </w:pPr>
        </w:pPrChange>
      </w:pPr>
      <w:del w:id="294" w:author="Deaton, Teresa" w:date="2023-03-14T13:23:00Z">
        <w:r w:rsidRPr="006B1296" w:rsidDel="00BB59F2">
          <w:rPr>
            <w:rFonts w:asciiTheme="minorHAnsi" w:hAnsiTheme="minorHAnsi" w:cstheme="minorHAnsi"/>
            <w:szCs w:val="24"/>
          </w:rPr>
          <w:delText xml:space="preserve">Any company that can demonstrate a minimum capital investment </w:delText>
        </w:r>
        <w:r w:rsidR="00B237F4" w:rsidRPr="006B1296" w:rsidDel="00BB59F2">
          <w:rPr>
            <w:rFonts w:asciiTheme="minorHAnsi" w:hAnsiTheme="minorHAnsi" w:cstheme="minorHAnsi"/>
            <w:szCs w:val="24"/>
          </w:rPr>
          <w:delText xml:space="preserve">in Indiana </w:delText>
        </w:r>
        <w:r w:rsidRPr="006B1296" w:rsidDel="00BB59F2">
          <w:rPr>
            <w:rFonts w:asciiTheme="minorHAnsi" w:hAnsiTheme="minorHAnsi" w:cstheme="minorHAnsi"/>
            <w:szCs w:val="24"/>
          </w:rPr>
          <w:delText xml:space="preserve">of $5 million or more in plant and/or equipment or annual lease payments </w:delText>
        </w:r>
        <w:r w:rsidR="00B237F4" w:rsidRPr="006B1296" w:rsidDel="00BB59F2">
          <w:rPr>
            <w:rFonts w:asciiTheme="minorHAnsi" w:hAnsiTheme="minorHAnsi" w:cstheme="minorHAnsi"/>
            <w:szCs w:val="24"/>
          </w:rPr>
          <w:delText xml:space="preserve">in Indiana </w:delText>
        </w:r>
        <w:r w:rsidRPr="006B1296" w:rsidDel="00BB59F2">
          <w:rPr>
            <w:rFonts w:asciiTheme="minorHAnsi" w:hAnsiTheme="minorHAnsi" w:cstheme="minorHAnsi"/>
            <w:szCs w:val="24"/>
          </w:rPr>
          <w:delText xml:space="preserve">of $2.5 million or more shall qualify as an Indiana business under </w:delText>
        </w:r>
        <w:r w:rsidR="00B237F4" w:rsidRPr="006B1296" w:rsidDel="00BB59F2">
          <w:rPr>
            <w:rFonts w:asciiTheme="minorHAnsi" w:hAnsiTheme="minorHAnsi" w:cstheme="minorHAnsi"/>
            <w:szCs w:val="24"/>
          </w:rPr>
          <w:delText>I.C.5-22-15-20.5 (b)(4)</w:delText>
        </w:r>
        <w:r w:rsidRPr="006B1296" w:rsidDel="00BB59F2">
          <w:rPr>
            <w:rFonts w:asciiTheme="minorHAnsi" w:hAnsiTheme="minorHAnsi" w:cstheme="minorHAnsi"/>
            <w:szCs w:val="24"/>
          </w:rPr>
          <w:delText xml:space="preserve">.  </w:delText>
        </w:r>
      </w:del>
    </w:p>
    <w:p w14:paraId="233D707D" w14:textId="67C8BD9A" w:rsidR="00B136D9" w:rsidRPr="006B1296" w:rsidDel="00BB59F2" w:rsidRDefault="00B136D9" w:rsidP="00BB59F2">
      <w:pPr>
        <w:pStyle w:val="Heading3"/>
        <w:ind w:left="720"/>
        <w:jc w:val="left"/>
        <w:rPr>
          <w:del w:id="295" w:author="Deaton, Teresa" w:date="2023-03-14T13:23:00Z"/>
          <w:rFonts w:asciiTheme="minorHAnsi" w:hAnsiTheme="minorHAnsi" w:cstheme="minorHAnsi"/>
          <w:szCs w:val="24"/>
        </w:rPr>
        <w:pPrChange w:id="296" w:author="Deaton, Teresa" w:date="2023-03-14T13:23:00Z">
          <w:pPr>
            <w:ind w:left="1440"/>
          </w:pPr>
        </w:pPrChange>
      </w:pPr>
    </w:p>
    <w:p w14:paraId="071142EE" w14:textId="7C14BC1F" w:rsidR="00B136D9" w:rsidRPr="006B1296" w:rsidDel="00BB59F2" w:rsidRDefault="00B136D9" w:rsidP="00BB59F2">
      <w:pPr>
        <w:pStyle w:val="Heading3"/>
        <w:ind w:left="720"/>
        <w:jc w:val="left"/>
        <w:rPr>
          <w:del w:id="297" w:author="Deaton, Teresa" w:date="2023-03-14T13:23:00Z"/>
          <w:rFonts w:asciiTheme="minorHAnsi" w:hAnsiTheme="minorHAnsi" w:cstheme="minorHAnsi"/>
          <w:szCs w:val="24"/>
        </w:rPr>
        <w:pPrChange w:id="298" w:author="Deaton, Teresa" w:date="2023-03-14T13:23:00Z">
          <w:pPr>
            <w:ind w:left="1440"/>
          </w:pPr>
        </w:pPrChange>
      </w:pPr>
      <w:del w:id="299" w:author="Deaton, Teresa" w:date="2023-03-14T13:23:00Z">
        <w:r w:rsidRPr="006B1296" w:rsidDel="00BB59F2">
          <w:rPr>
            <w:rFonts w:asciiTheme="minorHAnsi" w:hAnsiTheme="minorHAnsi" w:cstheme="minorHAnsi"/>
            <w:szCs w:val="24"/>
            <w:u w:val="single"/>
          </w:rPr>
          <w:delText>Substantial Indiana Economic Impact</w:delText>
        </w:r>
        <w:r w:rsidRPr="006B1296" w:rsidDel="00BB59F2">
          <w:rPr>
            <w:rFonts w:asciiTheme="minorHAnsi" w:hAnsiTheme="minorHAnsi" w:cstheme="minorHAnsi"/>
            <w:szCs w:val="24"/>
          </w:rPr>
          <w:delText>:</w:delText>
        </w:r>
      </w:del>
    </w:p>
    <w:p w14:paraId="3C415DEE" w14:textId="64BCC7E0" w:rsidR="00B136D9" w:rsidRDefault="00B136D9" w:rsidP="00BB59F2">
      <w:pPr>
        <w:pStyle w:val="Heading3"/>
        <w:ind w:left="720"/>
        <w:jc w:val="left"/>
        <w:rPr>
          <w:rFonts w:asciiTheme="minorHAnsi" w:hAnsiTheme="minorHAnsi" w:cstheme="minorHAnsi"/>
          <w:szCs w:val="24"/>
        </w:rPr>
        <w:pPrChange w:id="300" w:author="Deaton, Teresa" w:date="2023-03-14T13:23:00Z">
          <w:pPr>
            <w:ind w:left="1440"/>
          </w:pPr>
        </w:pPrChange>
      </w:pPr>
      <w:del w:id="301" w:author="Deaton, Teresa" w:date="2023-03-14T13:23:00Z">
        <w:r w:rsidRPr="006B1296" w:rsidDel="00BB59F2">
          <w:rPr>
            <w:rFonts w:asciiTheme="minorHAnsi" w:hAnsiTheme="minorHAnsi" w:cstheme="minorHAnsi"/>
            <w:szCs w:val="24"/>
          </w:rPr>
          <w:delText>Any company that is in the top 500 companies (adjusted) for one of the following categories: number of employees (DWD), unemployment taxes (DWD), payroll withholding taxes (DOR), or Corporate Income Taxes (DOR); it shall qualify as an In</w:delText>
        </w:r>
        <w:r w:rsidR="00B237F4" w:rsidRPr="006B1296" w:rsidDel="00BB59F2">
          <w:rPr>
            <w:rFonts w:asciiTheme="minorHAnsi" w:hAnsiTheme="minorHAnsi" w:cstheme="minorHAnsi"/>
            <w:szCs w:val="24"/>
          </w:rPr>
          <w:delText>diana business under I.C. 5-22-15-20.5 (b)(5)</w:delText>
        </w:r>
        <w:r w:rsidR="008F127B" w:rsidRPr="006B1296" w:rsidDel="00BB59F2">
          <w:rPr>
            <w:rFonts w:asciiTheme="minorHAnsi" w:hAnsiTheme="minorHAnsi" w:cstheme="minorHAnsi"/>
            <w:szCs w:val="24"/>
          </w:rPr>
          <w:delText>.</w:delText>
        </w:r>
      </w:del>
    </w:p>
    <w:p w14:paraId="21FCF0AB" w14:textId="16EA4753" w:rsidR="009D635A" w:rsidDel="00BB59F2" w:rsidRDefault="009D635A" w:rsidP="009D635A">
      <w:pPr>
        <w:ind w:left="1440"/>
        <w:rPr>
          <w:del w:id="302" w:author="Deaton, Teresa" w:date="2023-03-14T13:24:00Z"/>
          <w:rFonts w:asciiTheme="minorHAnsi" w:hAnsiTheme="minorHAnsi" w:cstheme="minorHAnsi"/>
          <w:szCs w:val="24"/>
        </w:rPr>
      </w:pPr>
    </w:p>
    <w:p w14:paraId="5DA302C0" w14:textId="00E73008" w:rsidR="009D635A" w:rsidRPr="006B1296" w:rsidDel="00BB59F2" w:rsidRDefault="009D635A" w:rsidP="009D635A">
      <w:pPr>
        <w:pStyle w:val="Heading3"/>
        <w:ind w:left="720"/>
        <w:jc w:val="left"/>
        <w:rPr>
          <w:del w:id="303" w:author="Deaton, Teresa" w:date="2023-03-14T13:24:00Z"/>
          <w:rFonts w:asciiTheme="minorHAnsi" w:hAnsiTheme="minorHAnsi" w:cstheme="minorHAnsi"/>
          <w:b w:val="0"/>
          <w:sz w:val="24"/>
          <w:szCs w:val="24"/>
        </w:rPr>
      </w:pPr>
      <w:bookmarkStart w:id="304" w:name="_Toc80794495"/>
      <w:del w:id="305" w:author="Deaton, Teresa" w:date="2023-03-14T13:24:00Z">
        <w:r w:rsidRPr="009D635A" w:rsidDel="00BB59F2">
          <w:rPr>
            <w:rFonts w:asciiTheme="minorHAnsi" w:hAnsiTheme="minorHAnsi" w:cstheme="minorHAnsi"/>
            <w:b w:val="0"/>
            <w:bCs w:val="0"/>
            <w:sz w:val="24"/>
            <w:szCs w:val="22"/>
          </w:rPr>
          <w:delText>2.6.3</w:delText>
        </w:r>
        <w:r w:rsidDel="00BB59F2">
          <w:rPr>
            <w:rFonts w:asciiTheme="minorHAnsi" w:hAnsiTheme="minorHAnsi" w:cstheme="minorHAnsi"/>
            <w:szCs w:val="24"/>
          </w:rPr>
          <w:tab/>
        </w:r>
        <w:bookmarkStart w:id="306" w:name="_Hlk82973175"/>
        <w:r w:rsidRPr="0091317E" w:rsidDel="00BB59F2">
          <w:rPr>
            <w:rFonts w:asciiTheme="minorHAnsi" w:hAnsiTheme="minorHAnsi" w:cstheme="minorHAnsi"/>
            <w:bCs w:val="0"/>
            <w:sz w:val="24"/>
            <w:szCs w:val="24"/>
          </w:rPr>
          <w:delText>Indiana Preferences</w:delText>
        </w:r>
        <w:bookmarkEnd w:id="304"/>
      </w:del>
    </w:p>
    <w:p w14:paraId="51AD5C10" w14:textId="402A4958" w:rsidR="009D635A" w:rsidRPr="006B1296" w:rsidDel="00BB59F2" w:rsidRDefault="009D635A" w:rsidP="009D635A">
      <w:pPr>
        <w:widowControl/>
        <w:tabs>
          <w:tab w:val="left" w:pos="360"/>
        </w:tabs>
        <w:ind w:left="720"/>
        <w:rPr>
          <w:del w:id="307" w:author="Deaton, Teresa" w:date="2023-03-14T13:24:00Z"/>
          <w:rFonts w:asciiTheme="minorHAnsi" w:hAnsiTheme="minorHAnsi" w:cstheme="minorHAnsi"/>
          <w:szCs w:val="24"/>
        </w:rPr>
      </w:pPr>
    </w:p>
    <w:p w14:paraId="02B1A343" w14:textId="67E26EDD" w:rsidR="009D635A" w:rsidRPr="006B1296" w:rsidDel="00BB59F2" w:rsidRDefault="009D635A" w:rsidP="009D635A">
      <w:pPr>
        <w:widowControl/>
        <w:ind w:left="1440"/>
        <w:rPr>
          <w:del w:id="308" w:author="Deaton, Teresa" w:date="2023-03-14T13:24:00Z"/>
          <w:rFonts w:asciiTheme="minorHAnsi" w:hAnsiTheme="minorHAnsi" w:cstheme="minorHAnsi"/>
          <w:b/>
          <w:szCs w:val="24"/>
        </w:rPr>
      </w:pPr>
      <w:del w:id="309" w:author="Deaton, Teresa" w:date="2023-03-14T13:24:00Z">
        <w:r w:rsidRPr="006B1296" w:rsidDel="00BB59F2">
          <w:rPr>
            <w:rFonts w:asciiTheme="minorHAnsi" w:hAnsiTheme="minorHAnsi" w:cstheme="minorHAnsi"/>
            <w:szCs w:val="24"/>
          </w:rPr>
          <w:delText xml:space="preserve">Pursuant to IC 5-22-15-7, Respondent may claim only one (1) preference.  For the purposes of this </w:delText>
        </w:r>
        <w:r w:rsidDel="00BB59F2">
          <w:rPr>
            <w:rFonts w:asciiTheme="minorHAnsi" w:hAnsiTheme="minorHAnsi" w:cstheme="minorHAnsi"/>
            <w:szCs w:val="24"/>
          </w:rPr>
          <w:delText>solicitation</w:delText>
        </w:r>
        <w:r w:rsidRPr="006B1296" w:rsidDel="00BB59F2">
          <w:rPr>
            <w:rFonts w:asciiTheme="minorHAnsi" w:hAnsiTheme="minorHAnsi" w:cstheme="minorHAnsi"/>
            <w:szCs w:val="24"/>
          </w:rPr>
          <w:delText xml:space="preserve">, this limitation to claiming one (1) preference applies to Respondent’s ability to claim eligibility for Buy Indiana points.  </w:delText>
        </w:r>
        <w:r w:rsidRPr="006B1296" w:rsidDel="00BB59F2">
          <w:rPr>
            <w:rFonts w:asciiTheme="minorHAnsi" w:hAnsiTheme="minorHAnsi" w:cstheme="minorHAnsi"/>
            <w:b/>
            <w:szCs w:val="24"/>
          </w:rPr>
          <w:delText xml:space="preserve">Respondent must clearly indicate which preference(s) they intend to claim. </w:delText>
        </w:r>
        <w:bookmarkStart w:id="310" w:name="_Hlk76537076"/>
        <w:r w:rsidRPr="006B1296" w:rsidDel="00BB59F2">
          <w:rPr>
            <w:rFonts w:asciiTheme="minorHAnsi" w:hAnsiTheme="minorHAnsi" w:cstheme="minorHAnsi"/>
            <w:b/>
            <w:szCs w:val="24"/>
          </w:rPr>
          <w:delText xml:space="preserve">Additionally, the Respondent’s Buy Indiana status must be finalized by the due date of the </w:delText>
        </w:r>
        <w:r w:rsidDel="00BB59F2">
          <w:rPr>
            <w:rFonts w:asciiTheme="minorHAnsi" w:hAnsiTheme="minorHAnsi" w:cstheme="minorHAnsi"/>
            <w:b/>
            <w:szCs w:val="24"/>
          </w:rPr>
          <w:delText>solicitation</w:delText>
        </w:r>
        <w:r w:rsidRPr="006B1296" w:rsidDel="00BB59F2">
          <w:rPr>
            <w:rFonts w:asciiTheme="minorHAnsi" w:hAnsiTheme="minorHAnsi" w:cstheme="minorHAnsi"/>
            <w:b/>
            <w:szCs w:val="24"/>
          </w:rPr>
          <w:delText>.</w:delText>
        </w:r>
      </w:del>
    </w:p>
    <w:bookmarkEnd w:id="310"/>
    <w:p w14:paraId="73D105D2" w14:textId="74C4110A" w:rsidR="009D635A" w:rsidRPr="006B1296" w:rsidDel="00BB59F2" w:rsidRDefault="009D635A" w:rsidP="009D635A">
      <w:pPr>
        <w:widowControl/>
        <w:ind w:left="1440"/>
        <w:rPr>
          <w:del w:id="311" w:author="Deaton, Teresa" w:date="2023-03-14T13:24:00Z"/>
          <w:rFonts w:asciiTheme="minorHAnsi" w:hAnsiTheme="minorHAnsi" w:cstheme="minorHAnsi"/>
          <w:szCs w:val="24"/>
        </w:rPr>
      </w:pPr>
    </w:p>
    <w:p w14:paraId="34D94A3E" w14:textId="3084E50D" w:rsidR="009D635A" w:rsidRPr="006B1296" w:rsidDel="00BB59F2" w:rsidRDefault="009D635A" w:rsidP="009D635A">
      <w:pPr>
        <w:widowControl/>
        <w:ind w:left="1440"/>
        <w:rPr>
          <w:del w:id="312" w:author="Deaton, Teresa" w:date="2023-03-14T13:24:00Z"/>
          <w:rFonts w:asciiTheme="minorHAnsi" w:hAnsiTheme="minorHAnsi" w:cstheme="minorHAnsi"/>
          <w:szCs w:val="24"/>
        </w:rPr>
      </w:pPr>
      <w:del w:id="313" w:author="Deaton, Teresa" w:date="2023-03-14T13:24:00Z">
        <w:r w:rsidRPr="006B1296" w:rsidDel="00BB59F2">
          <w:rPr>
            <w:rFonts w:asciiTheme="minorHAnsi" w:hAnsiTheme="minorHAnsi" w:cstheme="minorHAnsi"/>
            <w:szCs w:val="24"/>
            <w:u w:val="single"/>
          </w:rPr>
          <w:delText>Buy Indiana</w:delText>
        </w:r>
      </w:del>
    </w:p>
    <w:p w14:paraId="0F020E29" w14:textId="555FCDE1" w:rsidR="009D635A" w:rsidDel="00BB59F2" w:rsidRDefault="009D635A" w:rsidP="009D635A">
      <w:pPr>
        <w:widowControl/>
        <w:ind w:left="1440"/>
        <w:rPr>
          <w:del w:id="314" w:author="Deaton, Teresa" w:date="2023-03-14T13:24:00Z"/>
          <w:rFonts w:asciiTheme="minorHAnsi" w:hAnsiTheme="minorHAnsi" w:cstheme="minorHAnsi"/>
          <w:szCs w:val="24"/>
        </w:rPr>
      </w:pPr>
      <w:del w:id="315" w:author="Deaton, Teresa" w:date="2023-03-14T13:24:00Z">
        <w:r w:rsidRPr="006B1296" w:rsidDel="00BB59F2">
          <w:rPr>
            <w:rFonts w:asciiTheme="minorHAnsi" w:hAnsiTheme="minorHAnsi" w:cstheme="minorHAnsi"/>
            <w:szCs w:val="24"/>
          </w:rPr>
          <w:lastRenderedPageBreak/>
          <w:delText xml:space="preserve">Refer to </w:delText>
        </w:r>
        <w:r w:rsidR="00BB59F2" w:rsidDel="00BB59F2">
          <w:fldChar w:fldCharType="begin"/>
        </w:r>
        <w:r w:rsidR="00BB59F2" w:rsidDel="00BB59F2">
          <w:delInstrText>HYPERLINK \l "_2.6.2_Buy_Indiana"</w:delInstrText>
        </w:r>
        <w:r w:rsidR="00BB59F2" w:rsidDel="00BB59F2">
          <w:fldChar w:fldCharType="separate"/>
        </w:r>
        <w:r w:rsidRPr="006B1296" w:rsidDel="00BB59F2">
          <w:rPr>
            <w:rStyle w:val="Hyperlink"/>
            <w:rFonts w:asciiTheme="minorHAnsi" w:hAnsiTheme="minorHAnsi" w:cstheme="minorHAnsi"/>
          </w:rPr>
          <w:delText>Section 2.</w:delText>
        </w:r>
        <w:r w:rsidR="003C6ABC" w:rsidDel="00BB59F2">
          <w:rPr>
            <w:rStyle w:val="Hyperlink"/>
            <w:rFonts w:asciiTheme="minorHAnsi" w:hAnsiTheme="minorHAnsi" w:cstheme="minorHAnsi"/>
          </w:rPr>
          <w:delText>6.2</w:delText>
        </w:r>
        <w:r w:rsidR="00BB59F2" w:rsidDel="00BB59F2">
          <w:rPr>
            <w:rStyle w:val="Hyperlink"/>
            <w:rFonts w:asciiTheme="minorHAnsi" w:hAnsiTheme="minorHAnsi" w:cstheme="minorHAnsi"/>
          </w:rPr>
          <w:fldChar w:fldCharType="end"/>
        </w:r>
        <w:r w:rsidRPr="006B1296" w:rsidDel="00BB59F2">
          <w:rPr>
            <w:rFonts w:asciiTheme="minorHAnsi" w:hAnsiTheme="minorHAnsi" w:cstheme="minorHAnsi"/>
            <w:szCs w:val="24"/>
          </w:rPr>
          <w:delText xml:space="preserve"> for additional information.</w:delText>
        </w:r>
      </w:del>
    </w:p>
    <w:bookmarkEnd w:id="306"/>
    <w:p w14:paraId="6EE0C2AD" w14:textId="16214231" w:rsidR="009D635A" w:rsidRDefault="009D635A" w:rsidP="009D635A">
      <w:pPr>
        <w:widowControl/>
        <w:ind w:left="1440"/>
        <w:rPr>
          <w:rFonts w:asciiTheme="minorHAnsi" w:hAnsiTheme="minorHAnsi" w:cstheme="minorHAnsi"/>
          <w:szCs w:val="24"/>
        </w:rPr>
      </w:pPr>
    </w:p>
    <w:p w14:paraId="7650B110" w14:textId="77777777" w:rsidR="009D635A" w:rsidRDefault="009D635A" w:rsidP="009D635A">
      <w:pPr>
        <w:pStyle w:val="Heading3"/>
        <w:ind w:left="720"/>
        <w:jc w:val="left"/>
        <w:rPr>
          <w:rFonts w:asciiTheme="minorHAnsi" w:hAnsiTheme="minorHAnsi" w:cstheme="minorHAnsi"/>
          <w:bCs w:val="0"/>
          <w:sz w:val="24"/>
          <w:szCs w:val="24"/>
        </w:rPr>
      </w:pPr>
      <w:bookmarkStart w:id="316" w:name="_Toc80794496"/>
      <w:r w:rsidRPr="009D635A">
        <w:rPr>
          <w:rFonts w:asciiTheme="minorHAnsi" w:hAnsiTheme="minorHAnsi" w:cstheme="minorHAnsi"/>
          <w:b w:val="0"/>
          <w:bCs w:val="0"/>
          <w:sz w:val="24"/>
          <w:szCs w:val="22"/>
        </w:rPr>
        <w:t>2.6.4</w:t>
      </w:r>
      <w:r>
        <w:rPr>
          <w:rFonts w:asciiTheme="minorHAnsi" w:hAnsiTheme="minorHAnsi" w:cstheme="minorHAnsi"/>
          <w:szCs w:val="24"/>
        </w:rPr>
        <w:tab/>
      </w:r>
      <w:bookmarkStart w:id="317" w:name="_Hlk82973285"/>
      <w:r w:rsidRPr="0091317E">
        <w:rPr>
          <w:rFonts w:asciiTheme="minorHAnsi" w:hAnsiTheme="minorHAnsi" w:cstheme="minorHAnsi"/>
          <w:bCs w:val="0"/>
          <w:sz w:val="24"/>
          <w:szCs w:val="24"/>
        </w:rPr>
        <w:t>Subcontractors</w:t>
      </w:r>
      <w:bookmarkEnd w:id="316"/>
    </w:p>
    <w:p w14:paraId="4055AC40" w14:textId="77777777" w:rsidR="009D635A" w:rsidRPr="006B1296" w:rsidRDefault="009D635A" w:rsidP="009D635A">
      <w:pPr>
        <w:widowControl/>
        <w:rPr>
          <w:rFonts w:asciiTheme="minorHAnsi" w:hAnsiTheme="minorHAnsi" w:cstheme="minorHAnsi"/>
          <w:szCs w:val="24"/>
        </w:rPr>
      </w:pPr>
    </w:p>
    <w:p w14:paraId="31BDF5DB" w14:textId="3AE661A5"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r w:rsidRPr="006B1296">
        <w:rPr>
          <w:rFonts w:asciiTheme="minorHAnsi" w:hAnsiTheme="minorHAnsi" w:cstheme="minorHAnsi"/>
          <w:szCs w:val="24"/>
        </w:rPr>
        <w:t xml:space="preserve">Respondent’s proposal must identify all subcontractors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 xml:space="preserve">Attachment A </w:t>
      </w:r>
      <w:del w:id="318" w:author="Deaton, Teresa" w:date="2023-03-14T13:24:00Z">
        <w:r w:rsidRPr="00022DA1" w:rsidDel="00BB59F2">
          <w:rPr>
            <w:rFonts w:asciiTheme="minorHAnsi" w:hAnsiTheme="minorHAnsi" w:cstheme="minorHAnsi"/>
            <w:b/>
            <w:bCs/>
            <w:szCs w:val="24"/>
          </w:rPr>
          <w:delText>and/or Attachment A1</w:delText>
        </w:r>
        <w:r w:rsidDel="00BB59F2">
          <w:rPr>
            <w:rFonts w:asciiTheme="minorHAnsi" w:hAnsiTheme="minorHAnsi" w:cstheme="minorHAnsi"/>
            <w:szCs w:val="24"/>
          </w:rPr>
          <w:delText xml:space="preserve"> </w:delText>
        </w:r>
      </w:del>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proofErr w:type="gramStart"/>
      <w:r w:rsidRPr="006B1296">
        <w:rPr>
          <w:rFonts w:asciiTheme="minorHAnsi" w:hAnsiTheme="minorHAnsi" w:cstheme="minorHAnsi"/>
          <w:szCs w:val="24"/>
        </w:rPr>
        <w:t>entered into</w:t>
      </w:r>
      <w:proofErr w:type="gramEnd"/>
      <w:r w:rsidRPr="006B1296">
        <w:rPr>
          <w:rFonts w:asciiTheme="minorHAnsi" w:hAnsiTheme="minorHAnsi" w:cstheme="minorHAnsi"/>
          <w:szCs w:val="24"/>
        </w:rPr>
        <w:t xml:space="preserve"> by the Respondent must be in compliance with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FA2B641"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319" w:name="_Hlk76536325"/>
      <w:r w:rsidRPr="006B1296">
        <w:rPr>
          <w:rFonts w:asciiTheme="minorHAnsi" w:hAnsiTheme="minorHAnsi" w:cstheme="minorHAnsi"/>
          <w:szCs w:val="24"/>
        </w:rPr>
        <w:t xml:space="preserve">The Respondent must indicate which, if any, subcontractors qualify as a Minority Business Enterprise, Women’s Business Enterprise, </w:t>
      </w:r>
      <w:del w:id="320" w:author="Deaton, Teresa" w:date="2023-03-14T13:24:00Z">
        <w:r w:rsidRPr="006B1296" w:rsidDel="00BB59F2">
          <w:rPr>
            <w:rFonts w:asciiTheme="minorHAnsi" w:hAnsiTheme="minorHAnsi" w:cstheme="minorHAnsi"/>
            <w:szCs w:val="24"/>
          </w:rPr>
          <w:delText>or Veteran Owned</w:delText>
        </w:r>
        <w:r w:rsidDel="00BB59F2">
          <w:rPr>
            <w:rFonts w:asciiTheme="minorHAnsi" w:hAnsiTheme="minorHAnsi" w:cstheme="minorHAnsi"/>
            <w:szCs w:val="24"/>
          </w:rPr>
          <w:delText xml:space="preserve"> Small</w:delText>
        </w:r>
        <w:r w:rsidRPr="006B1296" w:rsidDel="00BB59F2">
          <w:rPr>
            <w:rFonts w:asciiTheme="minorHAnsi" w:hAnsiTheme="minorHAnsi" w:cstheme="minorHAnsi"/>
            <w:szCs w:val="24"/>
          </w:rPr>
          <w:delText xml:space="preserve"> Business </w:delText>
        </w:r>
      </w:del>
      <w:r w:rsidRPr="006B1296">
        <w:rPr>
          <w:rFonts w:asciiTheme="minorHAnsi" w:hAnsiTheme="minorHAnsi" w:cstheme="minorHAnsi"/>
          <w:szCs w:val="24"/>
        </w:rPr>
        <w:t>under IC 4-13-16.5-1</w:t>
      </w:r>
      <w:del w:id="321" w:author="Deaton, Teresa" w:date="2023-03-14T13:24:00Z">
        <w:r w:rsidRPr="006B1296" w:rsidDel="00BB59F2">
          <w:rPr>
            <w:rFonts w:asciiTheme="minorHAnsi" w:hAnsiTheme="minorHAnsi" w:cstheme="minorHAnsi"/>
            <w:szCs w:val="24"/>
          </w:rPr>
          <w:delText xml:space="preserve"> and IC 5-22-14-3.5</w:delText>
        </w:r>
      </w:del>
      <w:r w:rsidRPr="006B1296">
        <w:rPr>
          <w:rFonts w:asciiTheme="minorHAnsi" w:hAnsiTheme="minorHAnsi" w:cstheme="minorHAnsi"/>
          <w:szCs w:val="24"/>
        </w:rPr>
        <w:t xml:space="preserve">.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del w:id="322" w:author="Deaton, Teresa" w:date="2023-03-14T13:24:00Z">
        <w:r w:rsidR="00BB59F2" w:rsidDel="00BB59F2">
          <w:fldChar w:fldCharType="begin"/>
        </w:r>
        <w:r w:rsidR="00BB59F2" w:rsidDel="00BB59F2">
          <w:delInstrText>HYPERLINK \l "_1.22_INDIANA_VETERAN"</w:delInstrText>
        </w:r>
        <w:r w:rsidR="00BB59F2" w:rsidDel="00BB59F2">
          <w:fldChar w:fldCharType="separate"/>
        </w:r>
        <w:r w:rsidRPr="000F595D" w:rsidDel="00BB59F2">
          <w:rPr>
            <w:rStyle w:val="Hyperlink"/>
            <w:rFonts w:asciiTheme="minorHAnsi" w:hAnsiTheme="minorHAnsi" w:cstheme="minorHAnsi"/>
            <w:szCs w:val="24"/>
          </w:rPr>
          <w:delText xml:space="preserve">Section </w:delText>
        </w:r>
        <w:r w:rsidRPr="000F595D" w:rsidDel="00BB59F2">
          <w:rPr>
            <w:rStyle w:val="Hyperlink"/>
            <w:rFonts w:asciiTheme="minorHAnsi" w:hAnsiTheme="minorHAnsi" w:cstheme="minorHAnsi"/>
          </w:rPr>
          <w:delText>1.22</w:delText>
        </w:r>
        <w:r w:rsidR="00BB59F2" w:rsidDel="00BB59F2">
          <w:rPr>
            <w:rStyle w:val="Hyperlink"/>
            <w:rFonts w:asciiTheme="minorHAnsi" w:hAnsiTheme="minorHAnsi" w:cstheme="minorHAnsi"/>
          </w:rPr>
          <w:fldChar w:fldCharType="end"/>
        </w:r>
        <w:r w:rsidRPr="006B1296" w:rsidDel="00BB59F2">
          <w:rPr>
            <w:rFonts w:asciiTheme="minorHAnsi" w:hAnsiTheme="minorHAnsi" w:cstheme="minorHAnsi"/>
            <w:szCs w:val="24"/>
          </w:rPr>
          <w:delText xml:space="preserve"> </w:delText>
        </w:r>
      </w:del>
      <w:r w:rsidRPr="006B1296">
        <w:rPr>
          <w:rFonts w:asciiTheme="minorHAnsi" w:hAnsiTheme="minorHAnsi" w:cstheme="minorHAnsi"/>
          <w:szCs w:val="24"/>
        </w:rPr>
        <w:t xml:space="preserve">and </w:t>
      </w:r>
      <w:r w:rsidRPr="006B1296">
        <w:rPr>
          <w:rFonts w:asciiTheme="minorHAnsi" w:hAnsiTheme="minorHAnsi" w:cstheme="minorHAnsi"/>
          <w:b/>
          <w:bCs/>
          <w:szCs w:val="24"/>
        </w:rPr>
        <w:t>Attachments A</w:t>
      </w:r>
      <w:del w:id="323" w:author="Deaton, Teresa" w:date="2023-03-14T13:24:00Z">
        <w:r w:rsidRPr="006B1296" w:rsidDel="00BB59F2">
          <w:rPr>
            <w:rFonts w:asciiTheme="minorHAnsi" w:hAnsiTheme="minorHAnsi" w:cstheme="minorHAnsi"/>
            <w:b/>
            <w:bCs/>
            <w:szCs w:val="24"/>
          </w:rPr>
          <w:delText>/A1</w:delText>
        </w:r>
      </w:del>
      <w:r w:rsidRPr="006B1296">
        <w:rPr>
          <w:rFonts w:asciiTheme="minorHAnsi" w:hAnsiTheme="minorHAnsi" w:cstheme="minorHAnsi"/>
          <w:szCs w:val="24"/>
        </w:rPr>
        <w:t xml:space="preserve"> for Minority, Women</w:t>
      </w:r>
      <w:ins w:id="324" w:author="Deaton, Teresa" w:date="2023-03-14T13:25:00Z">
        <w:r w:rsidR="00BB59F2">
          <w:rPr>
            <w:rFonts w:asciiTheme="minorHAnsi" w:hAnsiTheme="minorHAnsi" w:cstheme="minorHAnsi"/>
            <w:szCs w:val="24"/>
          </w:rPr>
          <w:t>.</w:t>
        </w:r>
      </w:ins>
      <w:del w:id="325" w:author="Deaton, Teresa" w:date="2023-03-14T13:25:00Z">
        <w:r w:rsidRPr="006B1296" w:rsidDel="00BB59F2">
          <w:rPr>
            <w:rFonts w:asciiTheme="minorHAnsi" w:hAnsiTheme="minorHAnsi" w:cstheme="minorHAnsi"/>
            <w:szCs w:val="24"/>
          </w:rPr>
          <w:delText>, and Veteran Busin</w:delText>
        </w:r>
      </w:del>
      <w:del w:id="326" w:author="Deaton, Teresa" w:date="2023-03-14T13:24:00Z">
        <w:r w:rsidRPr="006B1296" w:rsidDel="00BB59F2">
          <w:rPr>
            <w:rFonts w:asciiTheme="minorHAnsi" w:hAnsiTheme="minorHAnsi" w:cstheme="minorHAnsi"/>
            <w:szCs w:val="24"/>
          </w:rPr>
          <w:delText>ess information</w:delText>
        </w:r>
      </w:del>
      <w:r w:rsidRPr="006B1296">
        <w:rPr>
          <w:rFonts w:asciiTheme="minorHAnsi" w:hAnsiTheme="minorHAnsi" w:cstheme="minorHAnsi"/>
          <w:szCs w:val="24"/>
        </w:rPr>
        <w:t>.</w:t>
      </w:r>
    </w:p>
    <w:bookmarkEnd w:id="319"/>
    <w:p w14:paraId="1358C173" w14:textId="77777777" w:rsidR="009D635A" w:rsidRPr="006B1296" w:rsidRDefault="009D635A" w:rsidP="009D635A">
      <w:pPr>
        <w:widowControl/>
        <w:ind w:left="1440"/>
        <w:rPr>
          <w:rFonts w:asciiTheme="minorHAnsi" w:hAnsiTheme="minorHAnsi" w:cstheme="minorHAnsi"/>
          <w:szCs w:val="24"/>
        </w:rPr>
      </w:pPr>
    </w:p>
    <w:p w14:paraId="14F50F9F" w14:textId="0E99C002" w:rsidR="009D635A" w:rsidRPr="006B1296" w:rsidDel="00BB59F2" w:rsidRDefault="009D635A" w:rsidP="005E45FD">
      <w:pPr>
        <w:widowControl/>
        <w:ind w:left="1440"/>
        <w:rPr>
          <w:del w:id="327" w:author="Deaton, Teresa" w:date="2023-03-14T13:25:00Z"/>
          <w:rFonts w:asciiTheme="minorHAnsi" w:hAnsiTheme="minorHAnsi" w:cstheme="minorHAnsi"/>
          <w:szCs w:val="24"/>
        </w:rPr>
      </w:pPr>
      <w:del w:id="328" w:author="Deaton, Teresa" w:date="2023-03-14T13:25:00Z">
        <w:r w:rsidRPr="006B1296" w:rsidDel="00BB59F2">
          <w:rPr>
            <w:rFonts w:asciiTheme="minorHAnsi" w:hAnsiTheme="minorHAnsi" w:cstheme="minorHAnsi"/>
            <w:szCs w:val="24"/>
          </w:rPr>
          <w:lastRenderedPageBreak/>
          <w:delText xml:space="preserve">IVOSB entities (whether a prime or subcontractor) must have a </w:delText>
        </w:r>
        <w:r w:rsidDel="00BB59F2">
          <w:rPr>
            <w:rFonts w:asciiTheme="minorHAnsi" w:hAnsiTheme="minorHAnsi" w:cstheme="minorHAnsi"/>
            <w:szCs w:val="24"/>
          </w:rPr>
          <w:delText>B</w:delText>
        </w:r>
        <w:r w:rsidRPr="006B1296" w:rsidDel="00BB59F2">
          <w:rPr>
            <w:rFonts w:asciiTheme="minorHAnsi" w:hAnsiTheme="minorHAnsi" w:cstheme="minorHAnsi"/>
            <w:szCs w:val="24"/>
          </w:rPr>
          <w:delText xml:space="preserve">idder ID.  If registered with IDOA, this should have already been provided (as with MWBEs).  IVOSBs that are only registered with the Federal Center for Veterans Business Enterprise will need to ensure that they also have a Bidder ID provided by IDOA (please see </w:delText>
        </w:r>
        <w:r w:rsidR="00BB59F2" w:rsidDel="00BB59F2">
          <w:fldChar w:fldCharType="begin"/>
        </w:r>
        <w:r w:rsidR="00BB59F2" w:rsidDel="00BB59F2">
          <w:delInstrText>HYPERLINK \l "_2.3.7_Registration_to"</w:delInstrText>
        </w:r>
        <w:r w:rsidR="00BB59F2" w:rsidDel="00BB59F2">
          <w:fldChar w:fldCharType="separate"/>
        </w:r>
        <w:r w:rsidDel="00BB59F2">
          <w:rPr>
            <w:rStyle w:val="Hyperlink"/>
            <w:rFonts w:asciiTheme="minorHAnsi" w:hAnsiTheme="minorHAnsi" w:cstheme="minorHAnsi"/>
          </w:rPr>
          <w:delText>S</w:delText>
        </w:r>
        <w:r w:rsidRPr="006B1296" w:rsidDel="00BB59F2">
          <w:rPr>
            <w:rStyle w:val="Hyperlink"/>
            <w:rFonts w:asciiTheme="minorHAnsi" w:hAnsiTheme="minorHAnsi" w:cstheme="minorHAnsi"/>
          </w:rPr>
          <w:delText>ection 2.3.</w:delText>
        </w:r>
        <w:r w:rsidDel="00BB59F2">
          <w:rPr>
            <w:rStyle w:val="Hyperlink"/>
            <w:rFonts w:asciiTheme="minorHAnsi" w:hAnsiTheme="minorHAnsi" w:cstheme="minorHAnsi"/>
          </w:rPr>
          <w:delText>8</w:delText>
        </w:r>
        <w:r w:rsidR="00BB59F2" w:rsidDel="00BB59F2">
          <w:rPr>
            <w:rStyle w:val="Hyperlink"/>
            <w:rFonts w:asciiTheme="minorHAnsi" w:hAnsiTheme="minorHAnsi" w:cstheme="minorHAnsi"/>
          </w:rPr>
          <w:fldChar w:fldCharType="end"/>
        </w:r>
        <w:r w:rsidRPr="006B1296" w:rsidDel="00BB59F2">
          <w:rPr>
            <w:rFonts w:asciiTheme="minorHAnsi" w:hAnsiTheme="minorHAnsi" w:cstheme="minorHAnsi"/>
            <w:szCs w:val="24"/>
          </w:rPr>
          <w:delText xml:space="preserve"> for details).</w:delText>
        </w:r>
      </w:del>
    </w:p>
    <w:p w14:paraId="75879CBF" w14:textId="2DF6722E" w:rsidR="009D635A" w:rsidRPr="006B1296" w:rsidDel="00BB59F2" w:rsidRDefault="009D635A" w:rsidP="009D635A">
      <w:pPr>
        <w:rPr>
          <w:del w:id="329" w:author="Deaton, Teresa" w:date="2023-03-14T13:25:00Z"/>
          <w:rFonts w:asciiTheme="minorHAnsi" w:hAnsiTheme="minorHAnsi" w:cstheme="minorHAnsi"/>
          <w:szCs w:val="24"/>
        </w:rPr>
      </w:pPr>
    </w:p>
    <w:bookmarkEnd w:id="317"/>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330" w:name="_Toc80794497"/>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330"/>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331" w:name="_Toc80794498"/>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331"/>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332"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332"/>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333"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333"/>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334"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A point score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42242FC5" w:rsidR="00B136D9" w:rsidRPr="006B1296" w:rsidRDefault="00B136D9" w:rsidP="006733D7">
      <w:pPr>
        <w:widowControl/>
        <w:ind w:left="1440" w:hanging="720"/>
        <w:rPr>
          <w:rFonts w:asciiTheme="minorHAnsi" w:hAnsiTheme="minorHAnsi" w:cstheme="minorHAnsi"/>
          <w:color w:val="000000"/>
          <w:szCs w:val="24"/>
        </w:rPr>
      </w:pPr>
      <w:bookmarkStart w:id="335" w:name="_Hlk82973805"/>
      <w:bookmarkEnd w:id="334"/>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 xml:space="preserve">may be selected by IDOA and </w:t>
      </w:r>
      <w:r w:rsidR="008521E0" w:rsidRPr="008521E0">
        <w:rPr>
          <w:rFonts w:asciiTheme="minorHAnsi" w:hAnsiTheme="minorHAnsi" w:cstheme="minorHAnsi"/>
          <w:color w:val="000000" w:themeColor="text1"/>
          <w:szCs w:val="24"/>
        </w:rPr>
        <w:t xml:space="preserve">DCS </w:t>
      </w:r>
      <w:r w:rsidRPr="008521E0">
        <w:rPr>
          <w:rFonts w:asciiTheme="minorHAnsi" w:hAnsiTheme="minorHAnsi" w:cstheme="minorHAnsi"/>
          <w:color w:val="000000" w:themeColor="text1"/>
          <w:szCs w:val="24"/>
        </w:rPr>
        <w:t xml:space="preserve">for further action, such as contract negotiations. If, however, IDOA and </w:t>
      </w:r>
      <w:r w:rsidR="008521E0" w:rsidRPr="008521E0">
        <w:rPr>
          <w:rFonts w:asciiTheme="minorHAnsi" w:hAnsiTheme="minorHAnsi" w:cstheme="minorHAnsi"/>
          <w:color w:val="000000" w:themeColor="text1"/>
          <w:szCs w:val="24"/>
        </w:rPr>
        <w:t>DCS p</w:t>
      </w:r>
      <w:r w:rsidRPr="008521E0">
        <w:rPr>
          <w:rFonts w:asciiTheme="minorHAnsi" w:hAnsiTheme="minorHAnsi" w:cstheme="minorHAnsi"/>
          <w:color w:val="000000" w:themeColor="text1"/>
          <w:szCs w:val="24"/>
        </w:rPr>
        <w:t xml:space="preserve">roposal is sufficiently advantageous to the State, the State may take whatever </w:t>
      </w:r>
      <w:r w:rsidRPr="006B1296">
        <w:rPr>
          <w:rFonts w:asciiTheme="minorHAnsi" w:hAnsiTheme="minorHAnsi" w:cstheme="minorHAnsi"/>
          <w:color w:val="000000"/>
          <w:szCs w:val="24"/>
        </w:rPr>
        <w:t xml:space="preserve">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335"/>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336" w:name="_3.2_EVALUATION_CRITERIA"/>
      <w:bookmarkStart w:id="337" w:name="_Toc80794499"/>
      <w:bookmarkEnd w:id="336"/>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337"/>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  Adherence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  Management Assessment/Quality (Business and Technical Proposal)</w:t>
            </w:r>
          </w:p>
        </w:tc>
        <w:tc>
          <w:tcPr>
            <w:tcW w:w="4440" w:type="dxa"/>
            <w:vAlign w:val="center"/>
          </w:tcPr>
          <w:p w14:paraId="218266FB" w14:textId="0333FC41" w:rsidR="000A6CEC" w:rsidRPr="006B1296" w:rsidRDefault="000A6CEC" w:rsidP="000A6CEC">
            <w:pPr>
              <w:jc w:val="center"/>
              <w:rPr>
                <w:rFonts w:asciiTheme="minorHAnsi" w:hAnsiTheme="minorHAnsi" w:cstheme="minorHAnsi"/>
                <w:b/>
                <w:szCs w:val="24"/>
              </w:rPr>
            </w:pPr>
            <w:r w:rsidRPr="008521E0">
              <w:rPr>
                <w:rFonts w:asciiTheme="minorHAnsi" w:hAnsiTheme="minorHAnsi" w:cstheme="minorHAnsi"/>
                <w:b/>
                <w:color w:val="000000" w:themeColor="text1"/>
                <w:szCs w:val="24"/>
              </w:rPr>
              <w:t>4</w:t>
            </w:r>
            <w:r w:rsidR="00AB488A" w:rsidRPr="008521E0">
              <w:rPr>
                <w:rFonts w:asciiTheme="minorHAnsi" w:hAnsiTheme="minorHAnsi" w:cstheme="minorHAnsi"/>
                <w:b/>
                <w:color w:val="000000" w:themeColor="text1"/>
                <w:szCs w:val="24"/>
              </w:rPr>
              <w:t>5</w:t>
            </w:r>
            <w:r w:rsidRPr="008521E0">
              <w:rPr>
                <w:rFonts w:asciiTheme="minorHAnsi" w:hAnsiTheme="minorHAnsi" w:cstheme="minorHAnsi"/>
                <w:b/>
                <w:color w:val="000000" w:themeColor="text1"/>
                <w:szCs w:val="24"/>
              </w:rPr>
              <w:t xml:space="preserve"> available </w:t>
            </w:r>
            <w:r w:rsidRPr="006B1296">
              <w:rPr>
                <w:rFonts w:asciiTheme="minorHAnsi" w:hAnsiTheme="minorHAnsi" w:cstheme="minorHAnsi"/>
                <w:b/>
                <w:szCs w:val="24"/>
              </w:rPr>
              <w:t>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  Cost (Cost Proposal)</w:t>
            </w:r>
          </w:p>
        </w:tc>
        <w:tc>
          <w:tcPr>
            <w:tcW w:w="4440" w:type="dxa"/>
            <w:vAlign w:val="center"/>
          </w:tcPr>
          <w:p w14:paraId="7B053046" w14:textId="77777777" w:rsidR="000A6CEC" w:rsidRPr="006B1296" w:rsidRDefault="000A6CEC" w:rsidP="000A6CEC">
            <w:pPr>
              <w:jc w:val="center"/>
              <w:rPr>
                <w:rFonts w:asciiTheme="minorHAnsi" w:hAnsiTheme="minorHAnsi" w:cstheme="minorHAnsi"/>
                <w:b/>
                <w:noProof/>
                <w:szCs w:val="24"/>
              </w:rPr>
            </w:pPr>
            <w:r w:rsidRPr="008521E0">
              <w:rPr>
                <w:rFonts w:asciiTheme="minorHAnsi" w:hAnsiTheme="minorHAnsi" w:cstheme="minorHAnsi"/>
                <w:b/>
                <w:noProof/>
                <w:color w:val="000000" w:themeColor="text1"/>
                <w:szCs w:val="24"/>
              </w:rPr>
              <w:t>35 a</w:t>
            </w:r>
            <w:r w:rsidRPr="006B1296">
              <w:rPr>
                <w:rFonts w:asciiTheme="minorHAnsi" w:hAnsiTheme="minorHAnsi" w:cstheme="minorHAnsi"/>
                <w:b/>
                <w:noProof/>
                <w:szCs w:val="24"/>
              </w:rPr>
              <w:t>vailable 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6B67CAD2" w:rsidR="00B136D9" w:rsidRPr="006B1296" w:rsidRDefault="00AB488A" w:rsidP="006733D7">
            <w:pPr>
              <w:ind w:left="333" w:hanging="333"/>
              <w:rPr>
                <w:rFonts w:asciiTheme="minorHAnsi" w:hAnsiTheme="minorHAnsi" w:cstheme="minorHAnsi"/>
                <w:szCs w:val="24"/>
              </w:rPr>
            </w:pPr>
            <w:del w:id="338" w:author="Deaton, Teresa" w:date="2023-03-14T13:25:00Z">
              <w:r w:rsidRPr="006B1296" w:rsidDel="00BB59F2">
                <w:rPr>
                  <w:rFonts w:asciiTheme="minorHAnsi" w:hAnsiTheme="minorHAnsi" w:cstheme="minorHAnsi"/>
                  <w:szCs w:val="24"/>
                </w:rPr>
                <w:delText>4</w:delText>
              </w:r>
              <w:r w:rsidR="00B136D9" w:rsidRPr="006B1296" w:rsidDel="00BB59F2">
                <w:rPr>
                  <w:rFonts w:asciiTheme="minorHAnsi" w:hAnsiTheme="minorHAnsi" w:cstheme="minorHAnsi"/>
                  <w:szCs w:val="24"/>
                </w:rPr>
                <w:delText>.  Buy Indiana</w:delText>
              </w:r>
            </w:del>
          </w:p>
        </w:tc>
        <w:tc>
          <w:tcPr>
            <w:tcW w:w="4440" w:type="dxa"/>
            <w:vAlign w:val="center"/>
          </w:tcPr>
          <w:p w14:paraId="5E10AB06" w14:textId="707116EF" w:rsidR="00B136D9" w:rsidRPr="006B1296" w:rsidRDefault="00677D4B" w:rsidP="006733D7">
            <w:pPr>
              <w:jc w:val="center"/>
              <w:rPr>
                <w:rFonts w:asciiTheme="minorHAnsi" w:hAnsiTheme="minorHAnsi" w:cstheme="minorHAnsi"/>
                <w:szCs w:val="24"/>
              </w:rPr>
            </w:pPr>
            <w:del w:id="339" w:author="Deaton, Teresa" w:date="2023-03-14T13:25:00Z">
              <w:r w:rsidRPr="006B1296" w:rsidDel="00BB59F2">
                <w:rPr>
                  <w:rFonts w:asciiTheme="minorHAnsi" w:hAnsiTheme="minorHAnsi" w:cstheme="minorHAnsi"/>
                  <w:szCs w:val="24"/>
                </w:rPr>
                <w:delText>5</w:delText>
              </w:r>
            </w:del>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r w:rsidR="004D3DE1" w:rsidRPr="006B1296">
              <w:rPr>
                <w:rFonts w:asciiTheme="minorHAnsi" w:hAnsiTheme="minorHAnsi" w:cstheme="minorHAnsi"/>
                <w:szCs w:val="24"/>
              </w:rPr>
              <w:t xml:space="preserve">.  Minority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7D57F15" w:rsidR="00B136D9" w:rsidRPr="006B1296" w:rsidRDefault="00AB488A" w:rsidP="0028246A">
            <w:pPr>
              <w:ind w:left="333" w:hanging="333"/>
              <w:rPr>
                <w:rFonts w:asciiTheme="minorHAnsi" w:hAnsiTheme="minorHAnsi" w:cstheme="minorHAnsi"/>
                <w:szCs w:val="24"/>
              </w:rPr>
            </w:pPr>
            <w:del w:id="340" w:author="Deaton, Teresa" w:date="2023-03-14T13:25:00Z">
              <w:r w:rsidRPr="006B1296" w:rsidDel="00BB59F2">
                <w:rPr>
                  <w:rFonts w:asciiTheme="minorHAnsi" w:hAnsiTheme="minorHAnsi" w:cstheme="minorHAnsi"/>
                  <w:szCs w:val="24"/>
                </w:rPr>
                <w:delText>7</w:delText>
              </w:r>
              <w:r w:rsidR="00B136D9" w:rsidRPr="006B1296" w:rsidDel="00BB59F2">
                <w:rPr>
                  <w:rFonts w:asciiTheme="minorHAnsi" w:hAnsiTheme="minorHAnsi" w:cstheme="minorHAnsi"/>
                  <w:szCs w:val="24"/>
                </w:rPr>
                <w:delText>.</w:delText>
              </w:r>
              <w:r w:rsidR="000A63DE" w:rsidRPr="006B1296" w:rsidDel="00BB59F2">
                <w:rPr>
                  <w:rFonts w:asciiTheme="minorHAnsi" w:hAnsiTheme="minorHAnsi" w:cstheme="minorHAnsi"/>
                  <w:szCs w:val="24"/>
                </w:rPr>
                <w:delText xml:space="preserve"> </w:delText>
              </w:r>
              <w:r w:rsidR="00B136D9" w:rsidRPr="006B1296" w:rsidDel="00BB59F2">
                <w:rPr>
                  <w:rFonts w:asciiTheme="minorHAnsi" w:hAnsiTheme="minorHAnsi" w:cstheme="minorHAnsi"/>
                  <w:szCs w:val="24"/>
                </w:rPr>
                <w:delText xml:space="preserve"> Indiana Veteran </w:delText>
              </w:r>
              <w:r w:rsidR="0028246A" w:rsidRPr="006B1296" w:rsidDel="00BB59F2">
                <w:rPr>
                  <w:rFonts w:asciiTheme="minorHAnsi" w:hAnsiTheme="minorHAnsi" w:cstheme="minorHAnsi"/>
                  <w:szCs w:val="24"/>
                </w:rPr>
                <w:delText>Owned Small Business</w:delText>
              </w:r>
              <w:r w:rsidR="00B136D9" w:rsidRPr="006B1296" w:rsidDel="00BB59F2">
                <w:rPr>
                  <w:rFonts w:asciiTheme="minorHAnsi" w:hAnsiTheme="minorHAnsi" w:cstheme="minorHAnsi"/>
                  <w:szCs w:val="24"/>
                </w:rPr>
                <w:delText xml:space="preserve"> Subcontractor Commitment</w:delText>
              </w:r>
            </w:del>
          </w:p>
        </w:tc>
        <w:tc>
          <w:tcPr>
            <w:tcW w:w="4440" w:type="dxa"/>
            <w:vAlign w:val="center"/>
          </w:tcPr>
          <w:p w14:paraId="5987DAB4" w14:textId="4380F244" w:rsidR="00E064E0" w:rsidDel="00BB59F2" w:rsidRDefault="00B136D9" w:rsidP="006733D7">
            <w:pPr>
              <w:jc w:val="center"/>
              <w:rPr>
                <w:del w:id="341" w:author="Deaton, Teresa" w:date="2023-03-14T13:25:00Z"/>
                <w:rFonts w:asciiTheme="minorHAnsi" w:hAnsiTheme="minorHAnsi" w:cstheme="minorHAnsi"/>
                <w:szCs w:val="24"/>
              </w:rPr>
            </w:pPr>
            <w:del w:id="342" w:author="Deaton, Teresa" w:date="2023-03-14T13:25:00Z">
              <w:r w:rsidRPr="006B1296" w:rsidDel="00BB59F2">
                <w:rPr>
                  <w:rFonts w:asciiTheme="minorHAnsi" w:hAnsiTheme="minorHAnsi" w:cstheme="minorHAnsi"/>
                  <w:szCs w:val="24"/>
                </w:rPr>
                <w:delText xml:space="preserve">5 </w:delText>
              </w:r>
              <w:r w:rsidR="00051485" w:rsidRPr="006B1296" w:rsidDel="00BB59F2">
                <w:rPr>
                  <w:rFonts w:asciiTheme="minorHAnsi" w:hAnsiTheme="minorHAnsi" w:cstheme="minorHAnsi"/>
                  <w:szCs w:val="24"/>
                </w:rPr>
                <w:delText>(1</w:delText>
              </w:r>
              <w:r w:rsidRPr="006B1296" w:rsidDel="00BB59F2">
                <w:rPr>
                  <w:rFonts w:asciiTheme="minorHAnsi" w:hAnsiTheme="minorHAnsi" w:cstheme="minorHAnsi"/>
                  <w:szCs w:val="24"/>
                </w:rPr>
                <w:delText>bonus point</w:delText>
              </w:r>
              <w:r w:rsidR="008E34A3" w:rsidRPr="006B1296" w:rsidDel="00BB59F2">
                <w:rPr>
                  <w:rFonts w:asciiTheme="minorHAnsi" w:hAnsiTheme="minorHAnsi" w:cstheme="minorHAnsi"/>
                  <w:szCs w:val="24"/>
                </w:rPr>
                <w:delText>s are</w:delText>
              </w:r>
              <w:r w:rsidRPr="006B1296" w:rsidDel="00BB59F2">
                <w:rPr>
                  <w:rFonts w:asciiTheme="minorHAnsi" w:hAnsiTheme="minorHAnsi" w:cstheme="minorHAnsi"/>
                  <w:szCs w:val="24"/>
                </w:rPr>
                <w:delText xml:space="preserve"> available, </w:delText>
              </w:r>
            </w:del>
          </w:p>
          <w:p w14:paraId="0766757B" w14:textId="7A16BD51" w:rsidR="00B136D9" w:rsidRPr="006B1296" w:rsidRDefault="00B136D9" w:rsidP="006733D7">
            <w:pPr>
              <w:jc w:val="center"/>
              <w:rPr>
                <w:rFonts w:asciiTheme="minorHAnsi" w:hAnsiTheme="minorHAnsi" w:cstheme="minorHAnsi"/>
                <w:szCs w:val="24"/>
              </w:rPr>
            </w:pPr>
            <w:del w:id="343" w:author="Deaton, Teresa" w:date="2023-03-14T13:25:00Z">
              <w:r w:rsidRPr="006B1296" w:rsidDel="00BB59F2">
                <w:rPr>
                  <w:rFonts w:asciiTheme="minorHAnsi" w:hAnsiTheme="minorHAnsi" w:cstheme="minorHAnsi"/>
                  <w:szCs w:val="24"/>
                </w:rPr>
                <w:delText>see Section 3.2.</w:delText>
              </w:r>
              <w:r w:rsidR="00E94D7D" w:rsidRPr="006B1296" w:rsidDel="00BB59F2">
                <w:rPr>
                  <w:rFonts w:asciiTheme="minorHAnsi" w:hAnsiTheme="minorHAnsi" w:cstheme="minorHAnsi"/>
                  <w:szCs w:val="24"/>
                </w:rPr>
                <w:delText>6</w:delText>
              </w:r>
              <w:r w:rsidRPr="006B1296" w:rsidDel="00BB59F2">
                <w:rPr>
                  <w:rFonts w:asciiTheme="minorHAnsi" w:hAnsiTheme="minorHAnsi" w:cstheme="minorHAnsi"/>
                  <w:szCs w:val="24"/>
                </w:rPr>
                <w:delText>)</w:delText>
              </w:r>
            </w:del>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307C8904" w:rsidR="00677D4B" w:rsidRPr="006B1296" w:rsidRDefault="00BB59F2" w:rsidP="006733D7">
            <w:pPr>
              <w:jc w:val="center"/>
              <w:rPr>
                <w:rFonts w:asciiTheme="minorHAnsi" w:hAnsiTheme="minorHAnsi" w:cstheme="minorHAnsi"/>
                <w:b/>
                <w:szCs w:val="24"/>
              </w:rPr>
            </w:pPr>
            <w:ins w:id="344" w:author="Deaton, Teresa" w:date="2023-03-14T13:25:00Z">
              <w:r>
                <w:rPr>
                  <w:rFonts w:asciiTheme="minorHAnsi" w:hAnsiTheme="minorHAnsi" w:cstheme="minorHAnsi"/>
                  <w:b/>
                  <w:szCs w:val="24"/>
                </w:rPr>
                <w:t xml:space="preserve">90 </w:t>
              </w:r>
            </w:ins>
            <w:del w:id="345" w:author="Deaton, Teresa" w:date="2023-03-14T13:25:00Z">
              <w:r w:rsidR="00677D4B" w:rsidRPr="006B1296" w:rsidDel="00BB59F2">
                <w:rPr>
                  <w:rFonts w:asciiTheme="minorHAnsi" w:hAnsiTheme="minorHAnsi" w:cstheme="minorHAnsi"/>
                  <w:b/>
                  <w:szCs w:val="24"/>
                </w:rPr>
                <w:delText>100 (1</w:delText>
              </w:r>
              <w:r w:rsidR="00BB0C9C" w:rsidRPr="006B1296" w:rsidDel="00BB59F2">
                <w:rPr>
                  <w:rFonts w:asciiTheme="minorHAnsi" w:hAnsiTheme="minorHAnsi" w:cstheme="minorHAnsi"/>
                  <w:b/>
                  <w:szCs w:val="24"/>
                </w:rPr>
                <w:delText>0</w:delText>
              </w:r>
              <w:r w:rsidR="004B5A3D" w:rsidRPr="006B1296" w:rsidDel="00BB59F2">
                <w:rPr>
                  <w:rFonts w:asciiTheme="minorHAnsi" w:hAnsiTheme="minorHAnsi" w:cstheme="minorHAnsi"/>
                  <w:b/>
                  <w:szCs w:val="24"/>
                </w:rPr>
                <w:delText>3</w:delText>
              </w:r>
            </w:del>
            <w:r w:rsidR="00051485" w:rsidRPr="006B1296">
              <w:rPr>
                <w:rFonts w:asciiTheme="minorHAnsi" w:hAnsiTheme="minorHAnsi" w:cstheme="minorHAnsi"/>
                <w:b/>
                <w:szCs w:val="24"/>
              </w:rPr>
              <w:t xml:space="preserve"> </w:t>
            </w:r>
            <w:ins w:id="346" w:author="Deaton, Teresa" w:date="2023-03-14T13:25:00Z">
              <w:r>
                <w:rPr>
                  <w:rFonts w:asciiTheme="minorHAnsi" w:hAnsiTheme="minorHAnsi" w:cstheme="minorHAnsi"/>
                  <w:b/>
                  <w:szCs w:val="24"/>
                </w:rPr>
                <w:t xml:space="preserve">92 </w:t>
              </w:r>
            </w:ins>
            <w:r w:rsidR="00677D4B"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1D370BBA" w:rsidR="0075406D" w:rsidRPr="006B1296" w:rsidRDefault="0075406D" w:rsidP="0075406D">
      <w:pPr>
        <w:widowControl/>
        <w:numPr>
          <w:ilvl w:val="0"/>
          <w:numId w:val="37"/>
        </w:numPr>
        <w:rPr>
          <w:rFonts w:asciiTheme="minorHAnsi" w:hAnsiTheme="minorHAnsi" w:cstheme="minorHAnsi"/>
          <w:szCs w:val="24"/>
        </w:rPr>
      </w:pPr>
      <w:r w:rsidRPr="006B1296">
        <w:rPr>
          <w:rFonts w:asciiTheme="minorHAnsi" w:hAnsiTheme="minorHAnsi" w:cstheme="minorHAnsi"/>
          <w:szCs w:val="24"/>
        </w:rPr>
        <w:t>Executive Summary and required content</w:t>
      </w:r>
      <w:r w:rsidR="00386E25" w:rsidRPr="006B1296">
        <w:rPr>
          <w:rFonts w:asciiTheme="minorHAnsi" w:hAnsiTheme="minorHAnsi" w:cstheme="minorHAnsi"/>
          <w:szCs w:val="24"/>
        </w:rPr>
        <w:t>;</w:t>
      </w:r>
      <w:r w:rsidR="00DF11D7">
        <w:rPr>
          <w:rFonts w:asciiTheme="minorHAnsi" w:hAnsiTheme="minorHAnsi" w:cstheme="minorHAnsi"/>
          <w:szCs w:val="24"/>
        </w:rPr>
        <w:t xml:space="preserve"> submitted as Submission </w:t>
      </w:r>
      <w:r w:rsidR="00B016B5">
        <w:rPr>
          <w:rFonts w:asciiTheme="minorHAnsi" w:hAnsiTheme="minorHAnsi" w:cstheme="minorHAnsi"/>
          <w:szCs w:val="24"/>
        </w:rPr>
        <w:t>F</w:t>
      </w:r>
      <w:r w:rsidR="00DF11D7">
        <w:rPr>
          <w:rFonts w:asciiTheme="minorHAnsi" w:hAnsiTheme="minorHAnsi" w:cstheme="minorHAnsi"/>
          <w:szCs w:val="24"/>
        </w:rPr>
        <w:t xml:space="preserve">orm </w:t>
      </w:r>
      <w:proofErr w:type="gramStart"/>
      <w:r w:rsidR="00DF11D7">
        <w:rPr>
          <w:rFonts w:asciiTheme="minorHAnsi" w:hAnsiTheme="minorHAnsi" w:cstheme="minorHAnsi"/>
          <w:szCs w:val="24"/>
        </w:rPr>
        <w:t>attachment</w:t>
      </w:r>
      <w:proofErr w:type="gramEnd"/>
    </w:p>
    <w:p w14:paraId="6B0F40A2" w14:textId="3E2776E0" w:rsidR="0075406D" w:rsidRPr="006B1296" w:rsidRDefault="00A32960" w:rsidP="0075406D">
      <w:pPr>
        <w:widowControl/>
        <w:numPr>
          <w:ilvl w:val="0"/>
          <w:numId w:val="37"/>
        </w:numPr>
        <w:rPr>
          <w:rFonts w:asciiTheme="minorHAnsi" w:hAnsiTheme="minorHAnsi" w:cstheme="minorHAnsi"/>
          <w:szCs w:val="24"/>
        </w:rPr>
      </w:pPr>
      <w:r w:rsidRPr="001634FF">
        <w:rPr>
          <w:rFonts w:asciiTheme="minorHAnsi" w:hAnsiTheme="minorHAnsi" w:cstheme="minorHAnsi"/>
          <w:b/>
          <w:bCs/>
          <w:szCs w:val="24"/>
        </w:rPr>
        <w:t>Attachment A</w:t>
      </w:r>
      <w:r w:rsidRPr="006B1296">
        <w:rPr>
          <w:rFonts w:asciiTheme="minorHAnsi" w:hAnsiTheme="minorHAnsi" w:cstheme="minorHAnsi"/>
          <w:szCs w:val="24"/>
        </w:rPr>
        <w:t xml:space="preserve"> </w:t>
      </w:r>
      <w:del w:id="347" w:author="Deaton, Teresa" w:date="2023-03-14T13:26:00Z">
        <w:r w:rsidRPr="006B1296" w:rsidDel="00BB59F2">
          <w:rPr>
            <w:rFonts w:asciiTheme="minorHAnsi" w:hAnsiTheme="minorHAnsi" w:cstheme="minorHAnsi"/>
            <w:szCs w:val="24"/>
          </w:rPr>
          <w:delText xml:space="preserve">and </w:delText>
        </w:r>
        <w:r w:rsidRPr="001634FF" w:rsidDel="00BB59F2">
          <w:rPr>
            <w:rFonts w:asciiTheme="minorHAnsi" w:hAnsiTheme="minorHAnsi" w:cstheme="minorHAnsi"/>
            <w:b/>
            <w:bCs/>
            <w:szCs w:val="24"/>
          </w:rPr>
          <w:delText>A1</w:delText>
        </w:r>
        <w:r w:rsidRPr="006B1296" w:rsidDel="00BB59F2">
          <w:rPr>
            <w:rFonts w:asciiTheme="minorHAnsi" w:hAnsiTheme="minorHAnsi" w:cstheme="minorHAnsi"/>
            <w:szCs w:val="24"/>
          </w:rPr>
          <w:delText xml:space="preserve"> </w:delText>
        </w:r>
      </w:del>
      <w:r w:rsidRPr="006B1296">
        <w:rPr>
          <w:rFonts w:asciiTheme="minorHAnsi" w:hAnsiTheme="minorHAnsi" w:cstheme="minorHAnsi"/>
          <w:szCs w:val="24"/>
        </w:rPr>
        <w:t>with</w:t>
      </w:r>
      <w:r w:rsidR="0075406D" w:rsidRPr="006B1296">
        <w:rPr>
          <w:rFonts w:asciiTheme="minorHAnsi" w:hAnsiTheme="minorHAnsi" w:cstheme="minorHAnsi"/>
          <w:szCs w:val="24"/>
        </w:rPr>
        <w:t xml:space="preserve"> commitment letters, and forms</w:t>
      </w:r>
      <w:r w:rsidRPr="006B1296">
        <w:rPr>
          <w:rFonts w:asciiTheme="minorHAnsi" w:hAnsiTheme="minorHAnsi" w:cstheme="minorHAnsi"/>
          <w:szCs w:val="24"/>
        </w:rPr>
        <w:t xml:space="preserve">, if </w:t>
      </w:r>
      <w:proofErr w:type="gramStart"/>
      <w:r w:rsidRPr="006B1296">
        <w:rPr>
          <w:rFonts w:asciiTheme="minorHAnsi" w:hAnsiTheme="minorHAnsi" w:cstheme="minorHAnsi"/>
          <w:szCs w:val="24"/>
        </w:rPr>
        <w:t>applicable</w:t>
      </w:r>
      <w:r w:rsidR="00386E25" w:rsidRPr="006B1296">
        <w:rPr>
          <w:rFonts w:asciiTheme="minorHAnsi" w:hAnsiTheme="minorHAnsi" w:cstheme="minorHAnsi"/>
          <w:szCs w:val="24"/>
        </w:rPr>
        <w:t>;</w:t>
      </w:r>
      <w:proofErr w:type="gramEnd"/>
    </w:p>
    <w:p w14:paraId="4F48A54D" w14:textId="374E7DC6" w:rsidR="00386E25" w:rsidRPr="006B1296" w:rsidRDefault="009645C8" w:rsidP="0075406D">
      <w:pPr>
        <w:widowControl/>
        <w:numPr>
          <w:ilvl w:val="0"/>
          <w:numId w:val="37"/>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w:t>
      </w:r>
      <w:proofErr w:type="gramStart"/>
      <w:r>
        <w:rPr>
          <w:rFonts w:asciiTheme="minorHAnsi" w:hAnsiTheme="minorHAnsi" w:cstheme="minorHAnsi"/>
          <w:szCs w:val="24"/>
        </w:rPr>
        <w:t>completed</w:t>
      </w:r>
      <w:r w:rsidR="00386E25" w:rsidRPr="006B1296">
        <w:rPr>
          <w:rFonts w:asciiTheme="minorHAnsi" w:hAnsiTheme="minorHAnsi" w:cstheme="minorHAnsi"/>
          <w:szCs w:val="24"/>
        </w:rPr>
        <w:t>;</w:t>
      </w:r>
      <w:proofErr w:type="gramEnd"/>
    </w:p>
    <w:p w14:paraId="03EF06E2" w14:textId="2AA22B0A" w:rsidR="00870C94" w:rsidRPr="006B1296" w:rsidRDefault="009645C8" w:rsidP="0075406D">
      <w:pPr>
        <w:widowControl/>
        <w:numPr>
          <w:ilvl w:val="0"/>
          <w:numId w:val="37"/>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2D331B20" w:rsidR="0075406D" w:rsidRPr="006B4C62" w:rsidRDefault="009645C8" w:rsidP="006B4C62">
      <w:pPr>
        <w:widowControl/>
        <w:numPr>
          <w:ilvl w:val="0"/>
          <w:numId w:val="37"/>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r w:rsidR="00DF11D7">
        <w:rPr>
          <w:rFonts w:asciiTheme="minorHAnsi" w:hAnsiTheme="minorHAnsi" w:cstheme="minorHAnsi"/>
          <w:szCs w:val="24"/>
        </w:rPr>
        <w:t xml:space="preserve">; submitted as Submission </w:t>
      </w:r>
      <w:r w:rsidR="00451C4D">
        <w:rPr>
          <w:rFonts w:asciiTheme="minorHAnsi" w:hAnsiTheme="minorHAnsi" w:cstheme="minorHAnsi"/>
          <w:szCs w:val="24"/>
        </w:rPr>
        <w:t>F</w:t>
      </w:r>
      <w:r w:rsidR="00DF11D7">
        <w:rPr>
          <w:rFonts w:asciiTheme="minorHAnsi" w:hAnsiTheme="minorHAnsi" w:cstheme="minorHAnsi"/>
          <w:szCs w:val="24"/>
        </w:rPr>
        <w:t>orm attachment</w:t>
      </w:r>
      <w:r w:rsidR="006B4C62" w:rsidRPr="006B1296">
        <w:rPr>
          <w:rFonts w:asciiTheme="minorHAnsi" w:hAnsiTheme="minorHAnsi" w:cstheme="minorHAnsi"/>
          <w:szCs w:val="24"/>
        </w:rPr>
        <w:t>.</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proposals that </w:t>
      </w:r>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 xml:space="preserve">Step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lead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348" w:name="_3.2.1_Adherence_to"/>
      <w:bookmarkStart w:id="349" w:name="_Toc80794500"/>
      <w:bookmarkEnd w:id="348"/>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349"/>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350" w:name="_Toc80794501"/>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350"/>
    </w:p>
    <w:p w14:paraId="2ED131C6" w14:textId="7B7D9DF4" w:rsidR="00B947DD" w:rsidRPr="006B1296" w:rsidRDefault="00340580" w:rsidP="00B947DD">
      <w:pPr>
        <w:widowControl/>
        <w:ind w:left="1440"/>
        <w:rPr>
          <w:rFonts w:asciiTheme="minorHAnsi" w:hAnsiTheme="minorHAnsi" w:cstheme="minorHAnsi"/>
          <w:szCs w:val="24"/>
        </w:rPr>
      </w:pPr>
      <w:r w:rsidRPr="006B1296">
        <w:rPr>
          <w:rFonts w:asciiTheme="minorHAnsi" w:hAnsiTheme="minorHAnsi" w:cstheme="minorHAnsi"/>
          <w:b/>
          <w:color w:val="FF0000"/>
          <w:szCs w:val="24"/>
        </w:rPr>
        <w:t>4</w:t>
      </w:r>
      <w:r w:rsidR="00AB488A" w:rsidRPr="006B1296">
        <w:rPr>
          <w:rFonts w:asciiTheme="minorHAnsi" w:hAnsiTheme="minorHAnsi" w:cstheme="minorHAnsi"/>
          <w:b/>
          <w:color w:val="FF0000"/>
          <w:szCs w:val="24"/>
        </w:rPr>
        <w:t>5</w:t>
      </w:r>
      <w:r w:rsidR="00D95D52" w:rsidRPr="006B1296">
        <w:rPr>
          <w:rFonts w:asciiTheme="minorHAnsi" w:hAnsiTheme="minorHAnsi" w:cstheme="minorHAnsi"/>
          <w:szCs w:val="24"/>
        </w:rPr>
        <w:t xml:space="preserve"> available</w:t>
      </w:r>
      <w:r w:rsidR="00B136D9" w:rsidRPr="006B1296">
        <w:rPr>
          <w:rFonts w:asciiTheme="minorHAnsi" w:hAnsiTheme="minorHAnsi" w:cstheme="minorHAnsi"/>
          <w:szCs w:val="24"/>
        </w:rPr>
        <w:t xml:space="preserve"> 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HAnsi"/>
          <w:b w:val="0"/>
          <w:sz w:val="24"/>
          <w:szCs w:val="24"/>
        </w:rPr>
      </w:pPr>
      <w:bookmarkStart w:id="351" w:name="_3.2.3_Price"/>
      <w:bookmarkStart w:id="352" w:name="_Toc80794502"/>
      <w:bookmarkEnd w:id="351"/>
      <w:r w:rsidRPr="006B1296">
        <w:rPr>
          <w:rFonts w:asciiTheme="minorHAnsi" w:hAnsiTheme="minorHAnsi" w:cstheme="minorHAnsi"/>
          <w:b w:val="0"/>
          <w:sz w:val="24"/>
          <w:szCs w:val="24"/>
        </w:rPr>
        <w:t>3.2.3</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Price</w:t>
      </w:r>
      <w:bookmarkEnd w:id="352"/>
    </w:p>
    <w:p w14:paraId="750A37D7" w14:textId="2C1AD099" w:rsidR="00B947DD" w:rsidRPr="006B1296" w:rsidRDefault="00B136D9" w:rsidP="00B947DD">
      <w:pPr>
        <w:widowControl/>
        <w:ind w:left="1440"/>
        <w:rPr>
          <w:rFonts w:asciiTheme="minorHAnsi" w:hAnsiTheme="minorHAnsi" w:cstheme="minorHAnsi"/>
          <w:szCs w:val="24"/>
        </w:rPr>
      </w:pPr>
      <w:r w:rsidRPr="006B1296">
        <w:rPr>
          <w:rFonts w:asciiTheme="minorHAnsi" w:hAnsiTheme="minorHAnsi" w:cstheme="minorHAnsi"/>
          <w:b/>
          <w:color w:val="FF0000"/>
          <w:szCs w:val="24"/>
        </w:rPr>
        <w:t>3</w:t>
      </w:r>
      <w:r w:rsidR="00677D4B" w:rsidRPr="006B1296">
        <w:rPr>
          <w:rFonts w:asciiTheme="minorHAnsi" w:hAnsiTheme="minorHAnsi" w:cstheme="minorHAnsi"/>
          <w:b/>
          <w:color w:val="FF0000"/>
          <w:szCs w:val="24"/>
        </w:rPr>
        <w:t>5</w:t>
      </w:r>
      <w:r w:rsidRPr="006B1296">
        <w:rPr>
          <w:rFonts w:asciiTheme="minorHAnsi" w:hAnsiTheme="minorHAnsi" w:cstheme="minorHAnsi"/>
          <w:color w:val="FF0000"/>
          <w:szCs w:val="24"/>
        </w:rPr>
        <w:t xml:space="preserve"> </w:t>
      </w:r>
      <w:r w:rsidR="00E10EF3" w:rsidRPr="006B1296">
        <w:rPr>
          <w:rFonts w:asciiTheme="minorHAnsi" w:hAnsiTheme="minorHAnsi" w:cstheme="minorHAnsi"/>
          <w:szCs w:val="24"/>
        </w:rPr>
        <w:t>available points</w:t>
      </w:r>
      <w:r w:rsidR="00B947DD" w:rsidRPr="006B1296">
        <w:rPr>
          <w:rFonts w:asciiTheme="minorHAnsi" w:hAnsiTheme="minorHAnsi" w:cstheme="minorHAnsi"/>
          <w:szCs w:val="24"/>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77777777"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25488F" w:rsidRPr="006B1296">
        <w:rPr>
          <w:rFonts w:asciiTheme="minorHAnsi" w:hAnsiTheme="minorHAnsi" w:cstheme="minorHAnsi"/>
          <w:color w:val="FF0000"/>
          <w:szCs w:val="24"/>
        </w:rPr>
        <w:t>35</w:t>
      </w:r>
      <w:r w:rsidRPr="006B1296">
        <w:rPr>
          <w:rFonts w:asciiTheme="minorHAnsi" w:hAnsiTheme="minorHAnsi" w:cstheme="minorHAnsi"/>
          <w:szCs w:val="24"/>
        </w:rPr>
        <w:t xml:space="preserve"> 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0DD6646E" w:rsidR="00B136D9" w:rsidRPr="006B1296" w:rsidRDefault="00E10EF3" w:rsidP="006733D7">
      <w:pPr>
        <w:pStyle w:val="ListParagraph"/>
        <w:numPr>
          <w:ilvl w:val="0"/>
          <w:numId w:val="29"/>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X </w:t>
      </w:r>
      <w:r w:rsidRPr="006B1296">
        <w:rPr>
          <w:rFonts w:asciiTheme="minorHAnsi" w:hAnsiTheme="minorHAnsi" w:cstheme="minorHAnsi"/>
          <w:i/>
          <w:color w:val="FF0000"/>
          <w:szCs w:val="24"/>
        </w:rPr>
        <w:t>35</w:t>
      </w:r>
      <w:r w:rsidR="00B136D9" w:rsidRPr="006B1296">
        <w:rPr>
          <w:rFonts w:asciiTheme="minorHAnsi" w:hAnsiTheme="minorHAnsi" w:cstheme="minorHAnsi"/>
          <w:szCs w:val="24"/>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87953E4" w:rsidR="00B136D9" w:rsidRPr="006B1296" w:rsidDel="00BB59F2" w:rsidRDefault="004C631C" w:rsidP="00BB59F2">
      <w:pPr>
        <w:pStyle w:val="Heading3"/>
        <w:ind w:left="720"/>
        <w:jc w:val="left"/>
        <w:rPr>
          <w:del w:id="353" w:author="Deaton, Teresa" w:date="2023-03-14T13:26:00Z"/>
          <w:rFonts w:asciiTheme="minorHAnsi" w:hAnsiTheme="minorHAnsi" w:cstheme="minorHAnsi"/>
          <w:sz w:val="24"/>
          <w:szCs w:val="24"/>
        </w:rPr>
      </w:pPr>
      <w:bookmarkStart w:id="354" w:name="_Toc12450407"/>
      <w:bookmarkStart w:id="355" w:name="_Toc80794503"/>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del w:id="356" w:author="Deaton, Teresa" w:date="2023-03-14T13:26:00Z">
        <w:r w:rsidR="00B136D9" w:rsidRPr="00142150" w:rsidDel="00BB59F2">
          <w:rPr>
            <w:rFonts w:asciiTheme="minorHAnsi" w:hAnsiTheme="minorHAnsi" w:cstheme="minorHAnsi"/>
            <w:bCs w:val="0"/>
            <w:sz w:val="24"/>
            <w:szCs w:val="24"/>
          </w:rPr>
          <w:delText>Buy Ind</w:delText>
        </w:r>
        <w:r w:rsidR="00677D4B" w:rsidRPr="00142150" w:rsidDel="00BB59F2">
          <w:rPr>
            <w:rFonts w:asciiTheme="minorHAnsi" w:hAnsiTheme="minorHAnsi" w:cstheme="minorHAnsi"/>
            <w:bCs w:val="0"/>
            <w:sz w:val="24"/>
            <w:szCs w:val="24"/>
          </w:rPr>
          <w:delText>iana Initiative</w:delText>
        </w:r>
        <w:r w:rsidR="00677D4B" w:rsidRPr="006B1296" w:rsidDel="00BB59F2">
          <w:rPr>
            <w:rFonts w:asciiTheme="minorHAnsi" w:hAnsiTheme="minorHAnsi" w:cstheme="minorHAnsi"/>
            <w:b w:val="0"/>
            <w:sz w:val="24"/>
            <w:szCs w:val="24"/>
          </w:rPr>
          <w:delText xml:space="preserve"> – 5</w:delText>
        </w:r>
        <w:r w:rsidR="00B136D9" w:rsidRPr="006B1296" w:rsidDel="00BB59F2">
          <w:rPr>
            <w:rFonts w:asciiTheme="minorHAnsi" w:hAnsiTheme="minorHAnsi" w:cstheme="minorHAnsi"/>
            <w:b w:val="0"/>
            <w:sz w:val="24"/>
            <w:szCs w:val="24"/>
          </w:rPr>
          <w:delText xml:space="preserve"> points</w:delText>
        </w:r>
        <w:bookmarkEnd w:id="354"/>
        <w:bookmarkEnd w:id="355"/>
        <w:r w:rsidR="00B136D9" w:rsidRPr="006B1296" w:rsidDel="00BB59F2">
          <w:rPr>
            <w:rFonts w:asciiTheme="minorHAnsi" w:hAnsiTheme="minorHAnsi" w:cstheme="minorHAnsi"/>
            <w:sz w:val="24"/>
            <w:szCs w:val="24"/>
          </w:rPr>
          <w:delText xml:space="preserve"> </w:delText>
        </w:r>
      </w:del>
    </w:p>
    <w:p w14:paraId="6A6359E8" w14:textId="119442D3" w:rsidR="00B136D9" w:rsidRPr="006B1296" w:rsidDel="00BB59F2" w:rsidRDefault="00B136D9" w:rsidP="00BB59F2">
      <w:pPr>
        <w:pStyle w:val="Heading3"/>
        <w:ind w:left="720"/>
        <w:jc w:val="left"/>
        <w:rPr>
          <w:del w:id="357" w:author="Deaton, Teresa" w:date="2023-03-14T13:26:00Z"/>
          <w:rFonts w:asciiTheme="minorHAnsi" w:hAnsiTheme="minorHAnsi" w:cstheme="minorHAnsi"/>
          <w:szCs w:val="24"/>
        </w:rPr>
        <w:pPrChange w:id="358" w:author="Deaton, Teresa" w:date="2023-03-14T13:26:00Z">
          <w:pPr/>
        </w:pPrChange>
      </w:pPr>
    </w:p>
    <w:p w14:paraId="007D0C9A" w14:textId="1D7AD285" w:rsidR="00B136D9" w:rsidRPr="006B1296" w:rsidDel="00BB59F2" w:rsidRDefault="00B136D9" w:rsidP="00BB59F2">
      <w:pPr>
        <w:pStyle w:val="Heading3"/>
        <w:ind w:left="720"/>
        <w:jc w:val="left"/>
        <w:rPr>
          <w:del w:id="359" w:author="Deaton, Teresa" w:date="2023-03-14T13:26:00Z"/>
          <w:rFonts w:asciiTheme="minorHAnsi" w:hAnsiTheme="minorHAnsi" w:cstheme="minorHAnsi"/>
          <w:szCs w:val="24"/>
        </w:rPr>
        <w:pPrChange w:id="360" w:author="Deaton, Teresa" w:date="2023-03-14T13:26:00Z">
          <w:pPr>
            <w:ind w:left="1440"/>
          </w:pPr>
        </w:pPrChange>
      </w:pPr>
      <w:del w:id="361" w:author="Deaton, Teresa" w:date="2023-03-14T13:26:00Z">
        <w:r w:rsidRPr="006B1296" w:rsidDel="00BB59F2">
          <w:rPr>
            <w:rFonts w:asciiTheme="minorHAnsi" w:hAnsiTheme="minorHAnsi" w:cstheme="minorHAnsi"/>
            <w:szCs w:val="24"/>
          </w:rPr>
          <w:delText>Respondents qualifying</w:delText>
        </w:r>
        <w:r w:rsidR="0052202C" w:rsidDel="00BB59F2">
          <w:rPr>
            <w:rFonts w:asciiTheme="minorHAnsi" w:hAnsiTheme="minorHAnsi" w:cstheme="minorHAnsi"/>
            <w:szCs w:val="24"/>
          </w:rPr>
          <w:delText xml:space="preserve">, and documenting per </w:delText>
        </w:r>
        <w:r w:rsidR="0052202C" w:rsidRPr="006C5C30" w:rsidDel="00BB59F2">
          <w:rPr>
            <w:rFonts w:asciiTheme="minorHAnsi" w:hAnsiTheme="minorHAnsi" w:cstheme="minorHAnsi"/>
            <w:szCs w:val="24"/>
          </w:rPr>
          <w:delText>Attachment J,</w:delText>
        </w:r>
        <w:r w:rsidRPr="006B1296" w:rsidDel="00BB59F2">
          <w:rPr>
            <w:rFonts w:asciiTheme="minorHAnsi" w:hAnsiTheme="minorHAnsi" w:cstheme="minorHAnsi"/>
            <w:szCs w:val="24"/>
          </w:rPr>
          <w:delText xml:space="preserve"> as an Indiana Company as define</w:delText>
        </w:r>
        <w:r w:rsidR="00677D4B" w:rsidRPr="006B1296" w:rsidDel="00BB59F2">
          <w:rPr>
            <w:rFonts w:asciiTheme="minorHAnsi" w:hAnsiTheme="minorHAnsi" w:cstheme="minorHAnsi"/>
            <w:szCs w:val="24"/>
          </w:rPr>
          <w:delText xml:space="preserve">d in </w:delText>
        </w:r>
        <w:r w:rsidR="00BB59F2" w:rsidDel="00BB59F2">
          <w:fldChar w:fldCharType="begin"/>
        </w:r>
        <w:r w:rsidR="00BB59F2" w:rsidDel="00BB59F2">
          <w:delInstrText>HYPERLINK \l "_2.7_BUY_INDIANA"</w:delInstrText>
        </w:r>
        <w:r w:rsidR="00BB59F2" w:rsidDel="00BB59F2">
          <w:fldChar w:fldCharType="separate"/>
        </w:r>
        <w:r w:rsidR="00677D4B" w:rsidRPr="006B1296" w:rsidDel="00BB59F2">
          <w:rPr>
            <w:rStyle w:val="Hyperlink"/>
            <w:rFonts w:asciiTheme="minorHAnsi" w:hAnsiTheme="minorHAnsi" w:cstheme="minorHAnsi"/>
          </w:rPr>
          <w:delText>Section 2.</w:delText>
        </w:r>
        <w:r w:rsidR="001A47B1" w:rsidDel="00BB59F2">
          <w:rPr>
            <w:rStyle w:val="Hyperlink"/>
            <w:rFonts w:asciiTheme="minorHAnsi" w:hAnsiTheme="minorHAnsi" w:cstheme="minorHAnsi"/>
          </w:rPr>
          <w:delText>6.2</w:delText>
        </w:r>
        <w:r w:rsidR="00BB59F2" w:rsidDel="00BB59F2">
          <w:rPr>
            <w:rStyle w:val="Hyperlink"/>
            <w:rFonts w:asciiTheme="minorHAnsi" w:hAnsiTheme="minorHAnsi" w:cstheme="minorHAnsi"/>
          </w:rPr>
          <w:fldChar w:fldCharType="end"/>
        </w:r>
        <w:r w:rsidR="00677D4B" w:rsidRPr="006B1296" w:rsidDel="00BB59F2">
          <w:rPr>
            <w:rFonts w:asciiTheme="minorHAnsi" w:hAnsiTheme="minorHAnsi" w:cstheme="minorHAnsi"/>
            <w:szCs w:val="24"/>
          </w:rPr>
          <w:delText xml:space="preserve"> will receive 5</w:delText>
        </w:r>
        <w:r w:rsidRPr="006B1296" w:rsidDel="00BB59F2">
          <w:rPr>
            <w:rFonts w:asciiTheme="minorHAnsi" w:hAnsiTheme="minorHAnsi" w:cstheme="minorHAnsi"/>
            <w:szCs w:val="24"/>
          </w:rPr>
          <w:delText xml:space="preserve"> point</w:delText>
        </w:r>
        <w:r w:rsidR="008F127B" w:rsidRPr="006B1296" w:rsidDel="00BB59F2">
          <w:rPr>
            <w:rFonts w:asciiTheme="minorHAnsi" w:hAnsiTheme="minorHAnsi" w:cstheme="minorHAnsi"/>
            <w:szCs w:val="24"/>
          </w:rPr>
          <w:delText>s in this category.</w:delText>
        </w:r>
      </w:del>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362" w:name="_Toc80794504"/>
      <w:r w:rsidRPr="006B1296">
        <w:rPr>
          <w:rFonts w:asciiTheme="minorHAnsi" w:hAnsiTheme="minorHAnsi" w:cstheme="minorHAnsi"/>
          <w:b w:val="0"/>
          <w:sz w:val="24"/>
          <w:szCs w:val="24"/>
        </w:rPr>
        <w:lastRenderedPageBreak/>
        <w:t>3.2.</w:t>
      </w:r>
      <w:r w:rsidR="00C55750" w:rsidRPr="006B1296">
        <w:rPr>
          <w:rFonts w:asciiTheme="minorHAnsi" w:hAnsiTheme="minorHAnsi" w:cstheme="minorHAnsi"/>
          <w:b w:val="0"/>
          <w:sz w:val="24"/>
          <w:szCs w:val="24"/>
        </w:rPr>
        <w:t>5</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 xml:space="preserve">Minority </w:t>
      </w:r>
      <w:r w:rsidR="00142150">
        <w:rPr>
          <w:rFonts w:asciiTheme="minorHAnsi" w:hAnsiTheme="minorHAnsi" w:cstheme="minorHAnsi"/>
          <w:bCs w:val="0"/>
          <w:sz w:val="24"/>
          <w:szCs w:val="24"/>
        </w:rPr>
        <w:t xml:space="preserve">Business </w:t>
      </w:r>
      <w:r w:rsidRPr="00142150">
        <w:rPr>
          <w:rFonts w:asciiTheme="minorHAnsi" w:hAnsiTheme="minorHAnsi" w:cstheme="minorHAnsi"/>
          <w:bCs w:val="0"/>
          <w:sz w:val="24"/>
          <w:szCs w:val="24"/>
        </w:rPr>
        <w:t>Subcontractor Commitment</w:t>
      </w:r>
      <w:r w:rsidRPr="006B1296">
        <w:rPr>
          <w:rFonts w:asciiTheme="minorHAnsi" w:hAnsiTheme="minorHAnsi" w:cstheme="minorHAnsi"/>
          <w:b w:val="0"/>
          <w:sz w:val="24"/>
          <w:szCs w:val="24"/>
        </w:rPr>
        <w:t xml:space="preserve"> </w:t>
      </w:r>
      <w:r w:rsidR="006C5C30">
        <w:rPr>
          <w:rFonts w:asciiTheme="minorHAnsi" w:hAnsiTheme="minorHAnsi" w:cstheme="minorHAnsi"/>
          <w:b w:val="0"/>
          <w:sz w:val="24"/>
          <w:szCs w:val="24"/>
        </w:rPr>
        <w:t>–</w:t>
      </w:r>
      <w:r w:rsidRPr="006B1296">
        <w:rPr>
          <w:rFonts w:asciiTheme="minorHAnsi" w:hAnsiTheme="minorHAnsi" w:cstheme="minorHAnsi"/>
          <w:b w:val="0"/>
          <w:sz w:val="24"/>
          <w:szCs w:val="24"/>
        </w:rPr>
        <w:t xml:space="preserve"> </w:t>
      </w:r>
      <w:r w:rsidR="00A26D8B" w:rsidRPr="006B1296">
        <w:rPr>
          <w:rFonts w:asciiTheme="minorHAnsi" w:hAnsiTheme="minorHAnsi" w:cstheme="minorHAnsi"/>
          <w:b w:val="0"/>
          <w:sz w:val="24"/>
          <w:szCs w:val="24"/>
        </w:rPr>
        <w:t>5</w:t>
      </w:r>
      <w:r w:rsidR="006C5C30">
        <w:rPr>
          <w:rFonts w:asciiTheme="minorHAnsi" w:hAnsiTheme="minorHAnsi" w:cstheme="minorHAnsi"/>
          <w:b w:val="0"/>
          <w:sz w:val="24"/>
          <w:szCs w:val="24"/>
        </w:rPr>
        <w:t xml:space="preserve"> </w:t>
      </w:r>
      <w:r w:rsidR="00B136D9" w:rsidRPr="006B1296">
        <w:rPr>
          <w:rFonts w:asciiTheme="minorHAnsi" w:hAnsiTheme="minorHAnsi" w:cstheme="minorHAnsi"/>
          <w:b w:val="0"/>
          <w:sz w:val="24"/>
          <w:szCs w:val="24"/>
        </w:rPr>
        <w:t>points</w:t>
      </w:r>
      <w:r w:rsidR="00982EC4">
        <w:rPr>
          <w:rStyle w:val="FootnoteReference"/>
          <w:rFonts w:asciiTheme="minorHAnsi" w:hAnsiTheme="minorHAnsi" w:cstheme="minorHAnsi"/>
          <w:b w:val="0"/>
          <w:sz w:val="24"/>
          <w:szCs w:val="24"/>
        </w:rPr>
        <w:footnoteReference w:id="7"/>
      </w:r>
      <w:bookmarkEnd w:id="362"/>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075" w:type="dxa"/>
        <w:tblInd w:w="1560" w:type="dxa"/>
        <w:tblLook w:val="00A0" w:firstRow="1" w:lastRow="0" w:firstColumn="1" w:lastColumn="0" w:noHBand="0" w:noVBand="0"/>
      </w:tblPr>
      <w:tblGrid>
        <w:gridCol w:w="575"/>
        <w:gridCol w:w="642"/>
        <w:gridCol w:w="642"/>
        <w:gridCol w:w="764"/>
        <w:gridCol w:w="762"/>
        <w:gridCol w:w="764"/>
        <w:gridCol w:w="642"/>
        <w:gridCol w:w="764"/>
        <w:gridCol w:w="764"/>
      </w:tblGrid>
      <w:tr w:rsidR="00B136D9" w:rsidRPr="006B1296" w14:paraId="65B23051" w14:textId="77777777" w:rsidTr="00340580">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762"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642"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340580">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762"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642"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642"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  Fractional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cat</w:t>
      </w:r>
      <w:r w:rsidR="00340580" w:rsidRPr="006B1296">
        <w:rPr>
          <w:rFonts w:asciiTheme="minorHAnsi" w:hAnsiTheme="minorHAnsi" w:cstheme="minorHAnsi"/>
          <w:szCs w:val="24"/>
        </w:rPr>
        <w:t>egory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363" w:name="_Toc80794505"/>
      <w:r w:rsidRPr="006B1296">
        <w:rPr>
          <w:rFonts w:asciiTheme="minorHAnsi" w:hAnsiTheme="minorHAnsi" w:cstheme="minorHAnsi"/>
          <w:b w:val="0"/>
          <w:sz w:val="24"/>
          <w:szCs w:val="24"/>
        </w:rPr>
        <w:t xml:space="preserve">3.2.6 </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Women Business Subcontractor Commitment</w:t>
      </w:r>
      <w:r w:rsidRPr="006B1296">
        <w:rPr>
          <w:rFonts w:asciiTheme="minorHAnsi" w:hAnsiTheme="minorHAnsi" w:cstheme="minorHAnsi"/>
          <w:b w:val="0"/>
          <w:sz w:val="24"/>
          <w:szCs w:val="24"/>
        </w:rPr>
        <w:t xml:space="preserve"> - 5 points</w:t>
      </w:r>
      <w:r w:rsidR="00D17E3A">
        <w:rPr>
          <w:rFonts w:asciiTheme="minorHAnsi" w:hAnsiTheme="minorHAnsi" w:cstheme="minorHAnsi"/>
          <w:b w:val="0"/>
          <w:sz w:val="24"/>
          <w:szCs w:val="24"/>
        </w:rPr>
        <w:t xml:space="preserve"> </w:t>
      </w:r>
      <w:r w:rsidR="00D17E3A">
        <w:rPr>
          <w:rStyle w:val="FootnoteReference"/>
          <w:rFonts w:asciiTheme="minorHAnsi" w:hAnsiTheme="minorHAnsi" w:cstheme="minorHAnsi"/>
          <w:b w:val="0"/>
          <w:sz w:val="24"/>
          <w:szCs w:val="24"/>
        </w:rPr>
        <w:footnoteReference w:id="8"/>
      </w:r>
      <w:bookmarkEnd w:id="363"/>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50"/>
        <w:gridCol w:w="649"/>
        <w:gridCol w:w="649"/>
        <w:gridCol w:w="649"/>
        <w:gridCol w:w="649"/>
        <w:gridCol w:w="674"/>
        <w:gridCol w:w="720"/>
      </w:tblGrid>
      <w:tr w:rsidR="00C07CFC" w:rsidRPr="006B1296" w14:paraId="5DC12FFD" w14:textId="77777777" w:rsidTr="002010E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5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4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49"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49"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2010E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5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4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49"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49"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 xml:space="preserve">NOTE:  Fractional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145A90EB" w:rsidR="00B136D9" w:rsidRPr="006B1296" w:rsidDel="00BB59F2" w:rsidRDefault="00B136D9" w:rsidP="00BB59F2">
      <w:pPr>
        <w:pStyle w:val="Heading3"/>
        <w:ind w:left="1440" w:hanging="720"/>
        <w:jc w:val="left"/>
        <w:rPr>
          <w:del w:id="364" w:author="Deaton, Teresa" w:date="2023-03-14T13:29:00Z"/>
          <w:rFonts w:asciiTheme="minorHAnsi" w:hAnsiTheme="minorHAnsi" w:cstheme="minorHAnsi"/>
          <w:b w:val="0"/>
          <w:sz w:val="24"/>
          <w:szCs w:val="24"/>
        </w:rPr>
      </w:pPr>
      <w:bookmarkStart w:id="365" w:name="_3.2.7_Indiana_Veteran"/>
      <w:bookmarkStart w:id="366" w:name="_Toc80794506"/>
      <w:bookmarkEnd w:id="365"/>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7</w:t>
      </w:r>
      <w:r w:rsidRPr="006B1296">
        <w:rPr>
          <w:rFonts w:asciiTheme="minorHAnsi" w:hAnsiTheme="minorHAnsi" w:cstheme="minorHAnsi"/>
          <w:b w:val="0"/>
          <w:sz w:val="24"/>
          <w:szCs w:val="24"/>
        </w:rPr>
        <w:tab/>
      </w:r>
      <w:del w:id="367" w:author="Deaton, Teresa" w:date="2023-03-14T13:29:00Z">
        <w:r w:rsidRPr="00142150" w:rsidDel="00BB59F2">
          <w:rPr>
            <w:rFonts w:asciiTheme="minorHAnsi" w:hAnsiTheme="minorHAnsi" w:cstheme="minorHAnsi"/>
            <w:bCs w:val="0"/>
            <w:sz w:val="24"/>
            <w:szCs w:val="24"/>
          </w:rPr>
          <w:delText xml:space="preserve">Indiana Veteran </w:delText>
        </w:r>
        <w:r w:rsidR="00934939" w:rsidRPr="00142150" w:rsidDel="00BB59F2">
          <w:rPr>
            <w:rFonts w:asciiTheme="minorHAnsi" w:hAnsiTheme="minorHAnsi" w:cstheme="minorHAnsi"/>
            <w:bCs w:val="0"/>
            <w:sz w:val="24"/>
            <w:szCs w:val="24"/>
          </w:rPr>
          <w:delText xml:space="preserve">Owned Small </w:delText>
        </w:r>
        <w:r w:rsidRPr="00142150" w:rsidDel="00BB59F2">
          <w:rPr>
            <w:rFonts w:asciiTheme="minorHAnsi" w:hAnsiTheme="minorHAnsi" w:cstheme="minorHAnsi"/>
            <w:bCs w:val="0"/>
            <w:sz w:val="24"/>
            <w:szCs w:val="24"/>
          </w:rPr>
          <w:delText>Business Subcontractor Commitment</w:delText>
        </w:r>
        <w:r w:rsidRPr="006B1296" w:rsidDel="00BB59F2">
          <w:rPr>
            <w:rFonts w:asciiTheme="minorHAnsi" w:hAnsiTheme="minorHAnsi" w:cstheme="minorHAnsi"/>
            <w:b w:val="0"/>
            <w:sz w:val="24"/>
            <w:szCs w:val="24"/>
          </w:rPr>
          <w:delText xml:space="preserve"> - 5 points</w:delText>
        </w:r>
        <w:r w:rsidR="002908C2" w:rsidDel="00BB59F2">
          <w:rPr>
            <w:rFonts w:asciiTheme="minorHAnsi" w:hAnsiTheme="minorHAnsi" w:cstheme="minorHAnsi"/>
            <w:b w:val="0"/>
            <w:sz w:val="24"/>
            <w:szCs w:val="24"/>
          </w:rPr>
          <w:delText xml:space="preserve"> </w:delText>
        </w:r>
        <w:r w:rsidR="002908C2" w:rsidDel="00BB59F2">
          <w:rPr>
            <w:rStyle w:val="FootnoteReference"/>
            <w:rFonts w:asciiTheme="minorHAnsi" w:hAnsiTheme="minorHAnsi" w:cstheme="minorHAnsi"/>
            <w:b w:val="0"/>
            <w:sz w:val="24"/>
            <w:szCs w:val="24"/>
          </w:rPr>
          <w:footnoteReference w:id="9"/>
        </w:r>
        <w:bookmarkEnd w:id="366"/>
      </w:del>
    </w:p>
    <w:p w14:paraId="321EAC37" w14:textId="71763C0B" w:rsidR="00B136D9" w:rsidRPr="006B1296" w:rsidDel="00BB59F2" w:rsidRDefault="00B136D9" w:rsidP="00BB59F2">
      <w:pPr>
        <w:pStyle w:val="Heading3"/>
        <w:ind w:left="1440" w:hanging="720"/>
        <w:jc w:val="left"/>
        <w:rPr>
          <w:del w:id="370" w:author="Deaton, Teresa" w:date="2023-03-14T13:29:00Z"/>
          <w:rFonts w:asciiTheme="minorHAnsi" w:hAnsiTheme="minorHAnsi" w:cstheme="minorHAnsi"/>
          <w:szCs w:val="24"/>
        </w:rPr>
        <w:pPrChange w:id="371" w:author="Deaton, Teresa" w:date="2023-03-14T13:29:00Z">
          <w:pPr>
            <w:ind w:left="1440"/>
          </w:pPr>
        </w:pPrChange>
      </w:pPr>
    </w:p>
    <w:p w14:paraId="5DC18715" w14:textId="227F9541" w:rsidR="00B136D9" w:rsidRPr="006B1296" w:rsidDel="00BB59F2" w:rsidRDefault="00B136D9" w:rsidP="00BB59F2">
      <w:pPr>
        <w:pStyle w:val="Heading3"/>
        <w:ind w:left="1440" w:hanging="720"/>
        <w:jc w:val="left"/>
        <w:rPr>
          <w:del w:id="372" w:author="Deaton, Teresa" w:date="2023-03-14T13:29:00Z"/>
          <w:rFonts w:asciiTheme="minorHAnsi" w:hAnsiTheme="minorHAnsi" w:cstheme="minorHAnsi"/>
          <w:szCs w:val="24"/>
        </w:rPr>
        <w:pPrChange w:id="373" w:author="Deaton, Teresa" w:date="2023-03-14T13:29:00Z">
          <w:pPr>
            <w:ind w:left="1440"/>
          </w:pPr>
        </w:pPrChange>
      </w:pPr>
      <w:del w:id="374" w:author="Deaton, Teresa" w:date="2023-03-14T13:29:00Z">
        <w:r w:rsidRPr="006B1296" w:rsidDel="00BB59F2">
          <w:rPr>
            <w:rFonts w:asciiTheme="minorHAnsi" w:hAnsiTheme="minorHAnsi" w:cstheme="minorHAnsi"/>
            <w:szCs w:val="24"/>
          </w:rPr>
          <w:delText xml:space="preserve">The following formula will be used to determine points to be awarded based on the </w:delText>
        </w:r>
        <w:r w:rsidR="00934939" w:rsidRPr="006B1296" w:rsidDel="00BB59F2">
          <w:rPr>
            <w:rFonts w:asciiTheme="minorHAnsi" w:hAnsiTheme="minorHAnsi" w:cstheme="minorHAnsi"/>
            <w:szCs w:val="24"/>
          </w:rPr>
          <w:delText>IVOSB</w:delText>
        </w:r>
        <w:r w:rsidRPr="006B1296" w:rsidDel="00BB59F2">
          <w:rPr>
            <w:rFonts w:asciiTheme="minorHAnsi" w:hAnsiTheme="minorHAnsi" w:cstheme="minorHAnsi"/>
            <w:szCs w:val="24"/>
          </w:rPr>
          <w:delText xml:space="preserve"> goal listed in </w:delText>
        </w:r>
        <w:r w:rsidR="00BB59F2" w:rsidDel="00BB59F2">
          <w:fldChar w:fldCharType="begin"/>
        </w:r>
        <w:r w:rsidR="00BB59F2" w:rsidDel="00BB59F2">
          <w:delInstrText>HYPERLINK \l "_1.20_EQUAL_OPPORTUNITY"</w:delInstrText>
        </w:r>
        <w:r w:rsidR="00BB59F2" w:rsidDel="00BB59F2">
          <w:fldChar w:fldCharType="separate"/>
        </w:r>
        <w:r w:rsidR="008E5590" w:rsidRPr="008E5590" w:rsidDel="00BB59F2">
          <w:rPr>
            <w:rStyle w:val="Hyperlink"/>
            <w:rFonts w:asciiTheme="minorHAnsi" w:hAnsiTheme="minorHAnsi" w:cstheme="minorHAnsi"/>
          </w:rPr>
          <w:delText>Section 1.20</w:delText>
        </w:r>
        <w:r w:rsidR="00BB59F2" w:rsidDel="00BB59F2">
          <w:rPr>
            <w:rStyle w:val="Hyperlink"/>
            <w:rFonts w:asciiTheme="minorHAnsi" w:hAnsiTheme="minorHAnsi" w:cstheme="minorHAnsi"/>
          </w:rPr>
          <w:fldChar w:fldCharType="end"/>
        </w:r>
        <w:r w:rsidR="008E5590" w:rsidDel="00BB59F2">
          <w:rPr>
            <w:rFonts w:asciiTheme="minorHAnsi" w:hAnsiTheme="minorHAnsi" w:cstheme="minorHAnsi"/>
          </w:rPr>
          <w:delText xml:space="preserve"> </w:delText>
        </w:r>
        <w:r w:rsidRPr="006B1296" w:rsidDel="00BB59F2">
          <w:rPr>
            <w:rFonts w:asciiTheme="minorHAnsi" w:hAnsiTheme="minorHAnsi" w:cstheme="minorHAnsi"/>
            <w:szCs w:val="24"/>
          </w:rPr>
          <w:delText xml:space="preserve">of this </w:delText>
        </w:r>
        <w:r w:rsidR="004A0D44" w:rsidDel="00BB59F2">
          <w:rPr>
            <w:rFonts w:asciiTheme="minorHAnsi" w:hAnsiTheme="minorHAnsi" w:cstheme="minorHAnsi"/>
            <w:szCs w:val="24"/>
          </w:rPr>
          <w:delText>solicitation</w:delText>
        </w:r>
        <w:r w:rsidRPr="006B1296" w:rsidDel="00BB59F2">
          <w:rPr>
            <w:rFonts w:asciiTheme="minorHAnsi" w:hAnsiTheme="minorHAnsi" w:cstheme="minorHAnsi"/>
            <w:szCs w:val="24"/>
          </w:rPr>
          <w:delText xml:space="preserve">. Scoring is conducted based on an assigned 5-point, plus possible 1 bonus-point, scale. Points are assigned for </w:delText>
        </w:r>
        <w:r w:rsidR="00934939" w:rsidRPr="006B1296" w:rsidDel="00BB59F2">
          <w:rPr>
            <w:rFonts w:asciiTheme="minorHAnsi" w:hAnsiTheme="minorHAnsi" w:cstheme="minorHAnsi"/>
            <w:szCs w:val="24"/>
          </w:rPr>
          <w:delText>IVOSB</w:delText>
        </w:r>
        <w:r w:rsidRPr="006B1296" w:rsidDel="00BB59F2">
          <w:rPr>
            <w:rFonts w:asciiTheme="minorHAnsi" w:hAnsiTheme="minorHAnsi" w:cstheme="minorHAnsi"/>
            <w:szCs w:val="24"/>
          </w:rPr>
          <w:delText xml:space="preserve"> participation based upon the BAFO meeting or exceeding the established goals.</w:delText>
        </w:r>
      </w:del>
    </w:p>
    <w:p w14:paraId="646806F2" w14:textId="138D9444" w:rsidR="00B136D9" w:rsidRPr="006B1296" w:rsidDel="00BB59F2" w:rsidRDefault="00B136D9" w:rsidP="00BB59F2">
      <w:pPr>
        <w:pStyle w:val="Heading3"/>
        <w:ind w:left="1440" w:hanging="720"/>
        <w:jc w:val="left"/>
        <w:rPr>
          <w:del w:id="375" w:author="Deaton, Teresa" w:date="2023-03-14T13:29:00Z"/>
          <w:rFonts w:asciiTheme="minorHAnsi" w:hAnsiTheme="minorHAnsi" w:cstheme="minorHAnsi"/>
          <w:szCs w:val="24"/>
        </w:rPr>
        <w:pPrChange w:id="376" w:author="Deaton, Teresa" w:date="2023-03-14T13:29:00Z">
          <w:pPr>
            <w:ind w:left="1440"/>
          </w:pPr>
        </w:pPrChange>
      </w:pPr>
    </w:p>
    <w:p w14:paraId="05DF5559" w14:textId="44ECAC96" w:rsidR="00B136D9" w:rsidRPr="006B1296" w:rsidDel="00BB59F2" w:rsidRDefault="00B136D9" w:rsidP="00BB59F2">
      <w:pPr>
        <w:pStyle w:val="Heading3"/>
        <w:ind w:left="1440" w:hanging="720"/>
        <w:jc w:val="left"/>
        <w:rPr>
          <w:del w:id="377" w:author="Deaton, Teresa" w:date="2023-03-14T13:29:00Z"/>
          <w:rFonts w:asciiTheme="minorHAnsi" w:hAnsiTheme="minorHAnsi" w:cstheme="minorHAnsi"/>
          <w:szCs w:val="24"/>
        </w:rPr>
        <w:pPrChange w:id="378" w:author="Deaton, Teresa" w:date="2023-03-14T13:29:00Z">
          <w:pPr>
            <w:ind w:left="1440"/>
          </w:pPr>
        </w:pPrChange>
      </w:pPr>
      <w:del w:id="379" w:author="Deaton, Teresa" w:date="2023-03-14T13:29:00Z">
        <w:r w:rsidRPr="006B1296" w:rsidDel="00BB59F2">
          <w:rPr>
            <w:rFonts w:asciiTheme="minorHAnsi" w:hAnsiTheme="minorHAnsi" w:cstheme="minorHAnsi"/>
            <w:szCs w:val="24"/>
          </w:rPr>
          <w:delText xml:space="preserve">If the respondent’s commitment percentage is less than the established </w:delText>
        </w:r>
        <w:r w:rsidR="00934939" w:rsidRPr="006B1296" w:rsidDel="00BB59F2">
          <w:rPr>
            <w:rFonts w:asciiTheme="minorHAnsi" w:hAnsiTheme="minorHAnsi" w:cstheme="minorHAnsi"/>
            <w:szCs w:val="24"/>
          </w:rPr>
          <w:delText>IVOSB</w:delText>
        </w:r>
        <w:r w:rsidRPr="006B1296" w:rsidDel="00BB59F2">
          <w:rPr>
            <w:rFonts w:asciiTheme="minorHAnsi" w:hAnsiTheme="minorHAnsi" w:cstheme="minorHAnsi"/>
            <w:szCs w:val="24"/>
          </w:rPr>
          <w:delText xml:space="preserve"> goal, the maximum points achieved will be awarded according to the </w:delText>
        </w:r>
        <w:r w:rsidRPr="006B1296" w:rsidDel="00BB59F2">
          <w:rPr>
            <w:rFonts w:asciiTheme="minorHAnsi" w:hAnsiTheme="minorHAnsi" w:cstheme="minorHAnsi"/>
            <w:szCs w:val="24"/>
          </w:rPr>
          <w:lastRenderedPageBreak/>
          <w:delText>following schedule:</w:delText>
        </w:r>
      </w:del>
    </w:p>
    <w:p w14:paraId="63D9EC3B" w14:textId="46A5C0F9" w:rsidR="00B136D9" w:rsidRPr="006B1296" w:rsidDel="00BB59F2" w:rsidRDefault="00B136D9" w:rsidP="00BB59F2">
      <w:pPr>
        <w:pStyle w:val="Heading3"/>
        <w:ind w:left="1440" w:hanging="720"/>
        <w:jc w:val="left"/>
        <w:rPr>
          <w:del w:id="380" w:author="Deaton, Teresa" w:date="2023-03-14T13:29:00Z"/>
          <w:rFonts w:asciiTheme="minorHAnsi" w:hAnsiTheme="minorHAnsi" w:cstheme="minorHAnsi"/>
          <w:szCs w:val="24"/>
        </w:rPr>
        <w:pPrChange w:id="381" w:author="Deaton, Teresa" w:date="2023-03-14T13:29:00Z">
          <w:pPr>
            <w:ind w:left="1440"/>
          </w:pPr>
        </w:pPrChange>
      </w:pPr>
    </w:p>
    <w:tbl>
      <w:tblPr>
        <w:tblW w:w="4627" w:type="dxa"/>
        <w:tblInd w:w="1560" w:type="dxa"/>
        <w:tblLook w:val="00A0" w:firstRow="1" w:lastRow="0" w:firstColumn="1" w:lastColumn="0" w:noHBand="0" w:noVBand="0"/>
      </w:tblPr>
      <w:tblGrid>
        <w:gridCol w:w="1026"/>
        <w:gridCol w:w="1349"/>
        <w:gridCol w:w="1112"/>
        <w:gridCol w:w="1112"/>
        <w:gridCol w:w="1112"/>
        <w:gridCol w:w="1112"/>
        <w:gridCol w:w="967"/>
      </w:tblGrid>
      <w:tr w:rsidR="00B136D9" w:rsidRPr="006B1296" w:rsidDel="00BB59F2" w14:paraId="085890A9" w14:textId="0832241A" w:rsidTr="00B136D9">
        <w:trPr>
          <w:trHeight w:val="300"/>
          <w:del w:id="382" w:author="Deaton, Teresa" w:date="2023-03-14T13:29:00Z"/>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02DC1508" w:rsidR="00B136D9" w:rsidRPr="006B1296" w:rsidDel="00BB59F2" w:rsidRDefault="00B136D9" w:rsidP="00BB59F2">
            <w:pPr>
              <w:pStyle w:val="Heading3"/>
              <w:ind w:left="1440" w:hanging="720"/>
              <w:jc w:val="left"/>
              <w:rPr>
                <w:del w:id="383" w:author="Deaton, Teresa" w:date="2023-03-14T13:29:00Z"/>
                <w:rFonts w:asciiTheme="minorHAnsi" w:hAnsiTheme="minorHAnsi" w:cstheme="minorHAnsi"/>
                <w:bCs w:val="0"/>
                <w:szCs w:val="24"/>
              </w:rPr>
              <w:pPrChange w:id="384" w:author="Deaton, Teresa" w:date="2023-03-14T13:29:00Z">
                <w:pPr>
                  <w:jc w:val="center"/>
                </w:pPr>
              </w:pPrChange>
            </w:pPr>
            <w:del w:id="385" w:author="Deaton, Teresa" w:date="2023-03-14T13:29:00Z">
              <w:r w:rsidRPr="006B1296" w:rsidDel="00BB59F2">
                <w:rPr>
                  <w:rFonts w:asciiTheme="minorHAnsi" w:hAnsiTheme="minorHAnsi" w:cstheme="minorHAnsi"/>
                  <w:szCs w:val="24"/>
                </w:rPr>
                <w:delText>%</w:delText>
              </w:r>
            </w:del>
          </w:p>
        </w:tc>
        <w:tc>
          <w:tcPr>
            <w:tcW w:w="642" w:type="dxa"/>
            <w:tcBorders>
              <w:top w:val="single" w:sz="4" w:space="0" w:color="auto"/>
              <w:left w:val="nil"/>
              <w:bottom w:val="single" w:sz="4" w:space="0" w:color="auto"/>
              <w:right w:val="single" w:sz="4" w:space="0" w:color="auto"/>
            </w:tcBorders>
            <w:noWrap/>
            <w:vAlign w:val="bottom"/>
          </w:tcPr>
          <w:p w14:paraId="08F39854" w14:textId="62D92073" w:rsidR="00B136D9" w:rsidRPr="006B1296" w:rsidDel="00BB59F2" w:rsidRDefault="00B136D9" w:rsidP="00BB59F2">
            <w:pPr>
              <w:pStyle w:val="Heading3"/>
              <w:ind w:left="1440" w:hanging="720"/>
              <w:jc w:val="left"/>
              <w:rPr>
                <w:del w:id="386" w:author="Deaton, Teresa" w:date="2023-03-14T13:29:00Z"/>
                <w:rFonts w:asciiTheme="minorHAnsi" w:hAnsiTheme="minorHAnsi" w:cstheme="minorHAnsi"/>
                <w:bCs w:val="0"/>
                <w:szCs w:val="24"/>
              </w:rPr>
              <w:pPrChange w:id="387" w:author="Deaton, Teresa" w:date="2023-03-14T13:29:00Z">
                <w:pPr>
                  <w:jc w:val="center"/>
                </w:pPr>
              </w:pPrChange>
            </w:pPr>
            <w:del w:id="388" w:author="Deaton, Teresa" w:date="2023-03-14T13:29:00Z">
              <w:r w:rsidRPr="006B1296" w:rsidDel="00BB59F2">
                <w:rPr>
                  <w:rFonts w:asciiTheme="minorHAnsi" w:hAnsiTheme="minorHAnsi" w:cstheme="minorHAnsi"/>
                  <w:szCs w:val="24"/>
                </w:rPr>
                <w:delText>0%</w:delText>
              </w:r>
            </w:del>
          </w:p>
        </w:tc>
        <w:tc>
          <w:tcPr>
            <w:tcW w:w="692" w:type="dxa"/>
            <w:tcBorders>
              <w:top w:val="single" w:sz="4" w:space="0" w:color="auto"/>
              <w:left w:val="nil"/>
              <w:bottom w:val="single" w:sz="4" w:space="0" w:color="auto"/>
              <w:right w:val="single" w:sz="4" w:space="0" w:color="auto"/>
            </w:tcBorders>
            <w:noWrap/>
            <w:vAlign w:val="bottom"/>
          </w:tcPr>
          <w:p w14:paraId="04277D80" w14:textId="3747092E" w:rsidR="00B136D9" w:rsidRPr="006B1296" w:rsidDel="00BB59F2" w:rsidRDefault="00B136D9" w:rsidP="00BB59F2">
            <w:pPr>
              <w:pStyle w:val="Heading3"/>
              <w:ind w:left="1440" w:hanging="720"/>
              <w:jc w:val="left"/>
              <w:rPr>
                <w:del w:id="389" w:author="Deaton, Teresa" w:date="2023-03-14T13:29:00Z"/>
                <w:rFonts w:asciiTheme="minorHAnsi" w:hAnsiTheme="minorHAnsi" w:cstheme="minorHAnsi"/>
                <w:bCs w:val="0"/>
                <w:szCs w:val="24"/>
              </w:rPr>
              <w:pPrChange w:id="390" w:author="Deaton, Teresa" w:date="2023-03-14T13:29:00Z">
                <w:pPr>
                  <w:jc w:val="center"/>
                </w:pPr>
              </w:pPrChange>
            </w:pPr>
            <w:del w:id="391" w:author="Deaton, Teresa" w:date="2023-03-14T13:29:00Z">
              <w:r w:rsidRPr="006B1296" w:rsidDel="00BB59F2">
                <w:rPr>
                  <w:rFonts w:asciiTheme="minorHAnsi" w:hAnsiTheme="minorHAnsi" w:cstheme="minorHAnsi"/>
                  <w:szCs w:val="24"/>
                </w:rPr>
                <w:delText>0.6%</w:delText>
              </w:r>
            </w:del>
          </w:p>
        </w:tc>
        <w:tc>
          <w:tcPr>
            <w:tcW w:w="692" w:type="dxa"/>
            <w:tcBorders>
              <w:top w:val="single" w:sz="4" w:space="0" w:color="auto"/>
              <w:left w:val="nil"/>
              <w:bottom w:val="single" w:sz="4" w:space="0" w:color="auto"/>
              <w:right w:val="single" w:sz="4" w:space="0" w:color="auto"/>
            </w:tcBorders>
            <w:noWrap/>
            <w:vAlign w:val="bottom"/>
          </w:tcPr>
          <w:p w14:paraId="7A0646B4" w14:textId="6EC7AB93" w:rsidR="00B136D9" w:rsidRPr="006B1296" w:rsidDel="00BB59F2" w:rsidRDefault="00B136D9" w:rsidP="00BB59F2">
            <w:pPr>
              <w:pStyle w:val="Heading3"/>
              <w:ind w:left="1440" w:hanging="720"/>
              <w:jc w:val="left"/>
              <w:rPr>
                <w:del w:id="392" w:author="Deaton, Teresa" w:date="2023-03-14T13:29:00Z"/>
                <w:rFonts w:asciiTheme="minorHAnsi" w:hAnsiTheme="minorHAnsi" w:cstheme="minorHAnsi"/>
                <w:bCs w:val="0"/>
                <w:szCs w:val="24"/>
              </w:rPr>
              <w:pPrChange w:id="393" w:author="Deaton, Teresa" w:date="2023-03-14T13:29:00Z">
                <w:pPr>
                  <w:jc w:val="center"/>
                </w:pPr>
              </w:pPrChange>
            </w:pPr>
            <w:del w:id="394" w:author="Deaton, Teresa" w:date="2023-03-14T13:29:00Z">
              <w:r w:rsidRPr="006B1296" w:rsidDel="00BB59F2">
                <w:rPr>
                  <w:rFonts w:asciiTheme="minorHAnsi" w:hAnsiTheme="minorHAnsi" w:cstheme="minorHAnsi"/>
                  <w:szCs w:val="24"/>
                </w:rPr>
                <w:delText>1.2%</w:delText>
              </w:r>
            </w:del>
          </w:p>
        </w:tc>
        <w:tc>
          <w:tcPr>
            <w:tcW w:w="692" w:type="dxa"/>
            <w:tcBorders>
              <w:top w:val="single" w:sz="4" w:space="0" w:color="auto"/>
              <w:left w:val="nil"/>
              <w:bottom w:val="single" w:sz="4" w:space="0" w:color="auto"/>
              <w:right w:val="single" w:sz="4" w:space="0" w:color="auto"/>
            </w:tcBorders>
            <w:noWrap/>
            <w:vAlign w:val="bottom"/>
          </w:tcPr>
          <w:p w14:paraId="5DD351DD" w14:textId="1F6262B8" w:rsidR="00B136D9" w:rsidRPr="006B1296" w:rsidDel="00BB59F2" w:rsidRDefault="00B136D9" w:rsidP="00BB59F2">
            <w:pPr>
              <w:pStyle w:val="Heading3"/>
              <w:ind w:left="1440" w:hanging="720"/>
              <w:jc w:val="left"/>
              <w:rPr>
                <w:del w:id="395" w:author="Deaton, Teresa" w:date="2023-03-14T13:29:00Z"/>
                <w:rFonts w:asciiTheme="minorHAnsi" w:hAnsiTheme="minorHAnsi" w:cstheme="minorHAnsi"/>
                <w:bCs w:val="0"/>
                <w:szCs w:val="24"/>
              </w:rPr>
              <w:pPrChange w:id="396" w:author="Deaton, Teresa" w:date="2023-03-14T13:29:00Z">
                <w:pPr>
                  <w:jc w:val="center"/>
                </w:pPr>
              </w:pPrChange>
            </w:pPr>
            <w:del w:id="397" w:author="Deaton, Teresa" w:date="2023-03-14T13:29:00Z">
              <w:r w:rsidRPr="006B1296" w:rsidDel="00BB59F2">
                <w:rPr>
                  <w:rFonts w:asciiTheme="minorHAnsi" w:hAnsiTheme="minorHAnsi" w:cstheme="minorHAnsi"/>
                  <w:szCs w:val="24"/>
                </w:rPr>
                <w:delText>1.8%</w:delText>
              </w:r>
            </w:del>
          </w:p>
        </w:tc>
        <w:tc>
          <w:tcPr>
            <w:tcW w:w="692" w:type="dxa"/>
            <w:tcBorders>
              <w:top w:val="single" w:sz="4" w:space="0" w:color="auto"/>
              <w:left w:val="nil"/>
              <w:bottom w:val="single" w:sz="4" w:space="0" w:color="auto"/>
              <w:right w:val="single" w:sz="4" w:space="0" w:color="auto"/>
            </w:tcBorders>
            <w:noWrap/>
            <w:vAlign w:val="bottom"/>
          </w:tcPr>
          <w:p w14:paraId="0EF86979" w14:textId="5C7A44A0" w:rsidR="00B136D9" w:rsidRPr="006B1296" w:rsidDel="00BB59F2" w:rsidRDefault="00B136D9" w:rsidP="00BB59F2">
            <w:pPr>
              <w:pStyle w:val="Heading3"/>
              <w:ind w:left="1440" w:hanging="720"/>
              <w:jc w:val="left"/>
              <w:rPr>
                <w:del w:id="398" w:author="Deaton, Teresa" w:date="2023-03-14T13:29:00Z"/>
                <w:rFonts w:asciiTheme="minorHAnsi" w:hAnsiTheme="minorHAnsi" w:cstheme="minorHAnsi"/>
                <w:bCs w:val="0"/>
                <w:szCs w:val="24"/>
              </w:rPr>
              <w:pPrChange w:id="399" w:author="Deaton, Teresa" w:date="2023-03-14T13:29:00Z">
                <w:pPr>
                  <w:jc w:val="center"/>
                </w:pPr>
              </w:pPrChange>
            </w:pPr>
            <w:del w:id="400" w:author="Deaton, Teresa" w:date="2023-03-14T13:29:00Z">
              <w:r w:rsidRPr="006B1296" w:rsidDel="00BB59F2">
                <w:rPr>
                  <w:rFonts w:asciiTheme="minorHAnsi" w:hAnsiTheme="minorHAnsi" w:cstheme="minorHAnsi"/>
                  <w:szCs w:val="24"/>
                </w:rPr>
                <w:delText>2.4%</w:delText>
              </w:r>
            </w:del>
          </w:p>
        </w:tc>
        <w:tc>
          <w:tcPr>
            <w:tcW w:w="642" w:type="dxa"/>
            <w:tcBorders>
              <w:top w:val="single" w:sz="4" w:space="0" w:color="auto"/>
              <w:left w:val="nil"/>
              <w:bottom w:val="single" w:sz="4" w:space="0" w:color="auto"/>
              <w:right w:val="single" w:sz="4" w:space="0" w:color="auto"/>
            </w:tcBorders>
            <w:noWrap/>
            <w:vAlign w:val="bottom"/>
          </w:tcPr>
          <w:p w14:paraId="6AF306CB" w14:textId="0DA1832E" w:rsidR="00B136D9" w:rsidRPr="006B1296" w:rsidDel="00BB59F2" w:rsidRDefault="00B136D9" w:rsidP="00BB59F2">
            <w:pPr>
              <w:pStyle w:val="Heading3"/>
              <w:ind w:left="1440" w:hanging="720"/>
              <w:jc w:val="left"/>
              <w:rPr>
                <w:del w:id="401" w:author="Deaton, Teresa" w:date="2023-03-14T13:29:00Z"/>
                <w:rFonts w:asciiTheme="minorHAnsi" w:hAnsiTheme="minorHAnsi" w:cstheme="minorHAnsi"/>
                <w:bCs w:val="0"/>
                <w:szCs w:val="24"/>
              </w:rPr>
              <w:pPrChange w:id="402" w:author="Deaton, Teresa" w:date="2023-03-14T13:29:00Z">
                <w:pPr>
                  <w:jc w:val="center"/>
                </w:pPr>
              </w:pPrChange>
            </w:pPr>
            <w:del w:id="403" w:author="Deaton, Teresa" w:date="2023-03-14T13:29:00Z">
              <w:r w:rsidRPr="006B1296" w:rsidDel="00BB59F2">
                <w:rPr>
                  <w:rFonts w:asciiTheme="minorHAnsi" w:hAnsiTheme="minorHAnsi" w:cstheme="minorHAnsi"/>
                  <w:szCs w:val="24"/>
                </w:rPr>
                <w:delText>3%</w:delText>
              </w:r>
            </w:del>
          </w:p>
        </w:tc>
      </w:tr>
      <w:tr w:rsidR="00B136D9" w:rsidRPr="006B1296" w:rsidDel="00BB59F2" w14:paraId="66D7B37A" w14:textId="7AA1A3B4" w:rsidTr="00B136D9">
        <w:trPr>
          <w:trHeight w:val="300"/>
          <w:del w:id="404" w:author="Deaton, Teresa" w:date="2023-03-14T13:29:00Z"/>
        </w:trPr>
        <w:tc>
          <w:tcPr>
            <w:tcW w:w="575" w:type="dxa"/>
            <w:tcBorders>
              <w:top w:val="nil"/>
              <w:left w:val="single" w:sz="4" w:space="0" w:color="auto"/>
              <w:bottom w:val="single" w:sz="4" w:space="0" w:color="auto"/>
              <w:right w:val="single" w:sz="4" w:space="0" w:color="auto"/>
            </w:tcBorders>
            <w:noWrap/>
            <w:vAlign w:val="bottom"/>
          </w:tcPr>
          <w:p w14:paraId="48B2610F" w14:textId="362CD1BE" w:rsidR="00B136D9" w:rsidRPr="006B1296" w:rsidDel="00BB59F2" w:rsidRDefault="00B136D9" w:rsidP="00BB59F2">
            <w:pPr>
              <w:pStyle w:val="Heading3"/>
              <w:ind w:left="1440" w:hanging="720"/>
              <w:jc w:val="left"/>
              <w:rPr>
                <w:del w:id="405" w:author="Deaton, Teresa" w:date="2023-03-14T13:29:00Z"/>
                <w:rFonts w:asciiTheme="minorHAnsi" w:hAnsiTheme="minorHAnsi" w:cstheme="minorHAnsi"/>
                <w:bCs w:val="0"/>
                <w:szCs w:val="24"/>
              </w:rPr>
              <w:pPrChange w:id="406" w:author="Deaton, Teresa" w:date="2023-03-14T13:29:00Z">
                <w:pPr>
                  <w:jc w:val="center"/>
                </w:pPr>
              </w:pPrChange>
            </w:pPr>
            <w:del w:id="407" w:author="Deaton, Teresa" w:date="2023-03-14T13:29:00Z">
              <w:r w:rsidRPr="006B1296" w:rsidDel="00BB59F2">
                <w:rPr>
                  <w:rFonts w:asciiTheme="minorHAnsi" w:hAnsiTheme="minorHAnsi" w:cstheme="minorHAnsi"/>
                  <w:szCs w:val="24"/>
                </w:rPr>
                <w:delText>Pts.</w:delText>
              </w:r>
            </w:del>
          </w:p>
        </w:tc>
        <w:tc>
          <w:tcPr>
            <w:tcW w:w="642" w:type="dxa"/>
            <w:tcBorders>
              <w:top w:val="nil"/>
              <w:left w:val="nil"/>
              <w:bottom w:val="single" w:sz="4" w:space="0" w:color="auto"/>
              <w:right w:val="single" w:sz="4" w:space="0" w:color="auto"/>
            </w:tcBorders>
            <w:noWrap/>
            <w:vAlign w:val="bottom"/>
          </w:tcPr>
          <w:p w14:paraId="7E426917" w14:textId="2B4CA247" w:rsidR="00B136D9" w:rsidRPr="006B1296" w:rsidDel="00BB59F2" w:rsidRDefault="00B136D9" w:rsidP="00BB59F2">
            <w:pPr>
              <w:pStyle w:val="Heading3"/>
              <w:ind w:left="1440" w:hanging="720"/>
              <w:jc w:val="left"/>
              <w:rPr>
                <w:del w:id="408" w:author="Deaton, Teresa" w:date="2023-03-14T13:29:00Z"/>
                <w:rFonts w:asciiTheme="minorHAnsi" w:hAnsiTheme="minorHAnsi" w:cstheme="minorHAnsi"/>
                <w:bCs w:val="0"/>
                <w:szCs w:val="24"/>
              </w:rPr>
              <w:pPrChange w:id="409" w:author="Deaton, Teresa" w:date="2023-03-14T13:29:00Z">
                <w:pPr>
                  <w:jc w:val="center"/>
                </w:pPr>
              </w:pPrChange>
            </w:pPr>
            <w:del w:id="410" w:author="Deaton, Teresa" w:date="2023-03-14T13:29:00Z">
              <w:r w:rsidRPr="006B1296" w:rsidDel="00BB59F2">
                <w:rPr>
                  <w:rFonts w:asciiTheme="minorHAnsi" w:hAnsiTheme="minorHAnsi" w:cstheme="minorHAnsi"/>
                  <w:szCs w:val="24"/>
                </w:rPr>
                <w:delText>-1</w:delText>
              </w:r>
            </w:del>
          </w:p>
        </w:tc>
        <w:tc>
          <w:tcPr>
            <w:tcW w:w="692" w:type="dxa"/>
            <w:tcBorders>
              <w:top w:val="nil"/>
              <w:left w:val="nil"/>
              <w:bottom w:val="single" w:sz="4" w:space="0" w:color="auto"/>
              <w:right w:val="single" w:sz="4" w:space="0" w:color="auto"/>
            </w:tcBorders>
            <w:noWrap/>
            <w:vAlign w:val="bottom"/>
          </w:tcPr>
          <w:p w14:paraId="54C6A618" w14:textId="5B046CF1" w:rsidR="00B136D9" w:rsidRPr="006B1296" w:rsidDel="00BB59F2" w:rsidRDefault="00B136D9" w:rsidP="00BB59F2">
            <w:pPr>
              <w:pStyle w:val="Heading3"/>
              <w:ind w:left="1440" w:hanging="720"/>
              <w:jc w:val="left"/>
              <w:rPr>
                <w:del w:id="411" w:author="Deaton, Teresa" w:date="2023-03-14T13:29:00Z"/>
                <w:rFonts w:asciiTheme="minorHAnsi" w:hAnsiTheme="minorHAnsi" w:cstheme="minorHAnsi"/>
                <w:bCs w:val="0"/>
                <w:szCs w:val="24"/>
              </w:rPr>
              <w:pPrChange w:id="412" w:author="Deaton, Teresa" w:date="2023-03-14T13:29:00Z">
                <w:pPr>
                  <w:jc w:val="center"/>
                </w:pPr>
              </w:pPrChange>
            </w:pPr>
            <w:del w:id="413" w:author="Deaton, Teresa" w:date="2023-03-14T13:29:00Z">
              <w:r w:rsidRPr="006B1296" w:rsidDel="00BB59F2">
                <w:rPr>
                  <w:rFonts w:asciiTheme="minorHAnsi" w:hAnsiTheme="minorHAnsi" w:cstheme="minorHAnsi"/>
                  <w:szCs w:val="24"/>
                </w:rPr>
                <w:delText>1</w:delText>
              </w:r>
            </w:del>
          </w:p>
        </w:tc>
        <w:tc>
          <w:tcPr>
            <w:tcW w:w="692" w:type="dxa"/>
            <w:tcBorders>
              <w:top w:val="nil"/>
              <w:left w:val="nil"/>
              <w:bottom w:val="single" w:sz="4" w:space="0" w:color="auto"/>
              <w:right w:val="single" w:sz="4" w:space="0" w:color="auto"/>
            </w:tcBorders>
            <w:noWrap/>
            <w:vAlign w:val="bottom"/>
          </w:tcPr>
          <w:p w14:paraId="63DEC19B" w14:textId="12B267BD" w:rsidR="00B136D9" w:rsidRPr="006B1296" w:rsidDel="00BB59F2" w:rsidRDefault="00B136D9" w:rsidP="00BB59F2">
            <w:pPr>
              <w:pStyle w:val="Heading3"/>
              <w:ind w:left="1440" w:hanging="720"/>
              <w:jc w:val="left"/>
              <w:rPr>
                <w:del w:id="414" w:author="Deaton, Teresa" w:date="2023-03-14T13:29:00Z"/>
                <w:rFonts w:asciiTheme="minorHAnsi" w:hAnsiTheme="minorHAnsi" w:cstheme="minorHAnsi"/>
                <w:bCs w:val="0"/>
                <w:szCs w:val="24"/>
              </w:rPr>
              <w:pPrChange w:id="415" w:author="Deaton, Teresa" w:date="2023-03-14T13:29:00Z">
                <w:pPr>
                  <w:jc w:val="center"/>
                </w:pPr>
              </w:pPrChange>
            </w:pPr>
            <w:del w:id="416" w:author="Deaton, Teresa" w:date="2023-03-14T13:29:00Z">
              <w:r w:rsidRPr="006B1296" w:rsidDel="00BB59F2">
                <w:rPr>
                  <w:rFonts w:asciiTheme="minorHAnsi" w:hAnsiTheme="minorHAnsi" w:cstheme="minorHAnsi"/>
                  <w:szCs w:val="24"/>
                </w:rPr>
                <w:delText>2</w:delText>
              </w:r>
            </w:del>
          </w:p>
        </w:tc>
        <w:tc>
          <w:tcPr>
            <w:tcW w:w="692" w:type="dxa"/>
            <w:tcBorders>
              <w:top w:val="nil"/>
              <w:left w:val="nil"/>
              <w:bottom w:val="single" w:sz="4" w:space="0" w:color="auto"/>
              <w:right w:val="single" w:sz="4" w:space="0" w:color="auto"/>
            </w:tcBorders>
            <w:noWrap/>
            <w:vAlign w:val="bottom"/>
          </w:tcPr>
          <w:p w14:paraId="73B63DCF" w14:textId="4F3A0385" w:rsidR="00B136D9" w:rsidRPr="006B1296" w:rsidDel="00BB59F2" w:rsidRDefault="00B136D9" w:rsidP="00BB59F2">
            <w:pPr>
              <w:pStyle w:val="Heading3"/>
              <w:ind w:left="1440" w:hanging="720"/>
              <w:jc w:val="left"/>
              <w:rPr>
                <w:del w:id="417" w:author="Deaton, Teresa" w:date="2023-03-14T13:29:00Z"/>
                <w:rFonts w:asciiTheme="minorHAnsi" w:hAnsiTheme="minorHAnsi" w:cstheme="minorHAnsi"/>
                <w:bCs w:val="0"/>
                <w:szCs w:val="24"/>
              </w:rPr>
              <w:pPrChange w:id="418" w:author="Deaton, Teresa" w:date="2023-03-14T13:29:00Z">
                <w:pPr>
                  <w:jc w:val="center"/>
                </w:pPr>
              </w:pPrChange>
            </w:pPr>
            <w:del w:id="419" w:author="Deaton, Teresa" w:date="2023-03-14T13:29:00Z">
              <w:r w:rsidRPr="006B1296" w:rsidDel="00BB59F2">
                <w:rPr>
                  <w:rFonts w:asciiTheme="minorHAnsi" w:hAnsiTheme="minorHAnsi" w:cstheme="minorHAnsi"/>
                  <w:szCs w:val="24"/>
                </w:rPr>
                <w:delText>3</w:delText>
              </w:r>
            </w:del>
          </w:p>
        </w:tc>
        <w:tc>
          <w:tcPr>
            <w:tcW w:w="692" w:type="dxa"/>
            <w:tcBorders>
              <w:top w:val="nil"/>
              <w:left w:val="nil"/>
              <w:bottom w:val="single" w:sz="4" w:space="0" w:color="auto"/>
              <w:right w:val="single" w:sz="4" w:space="0" w:color="auto"/>
            </w:tcBorders>
            <w:noWrap/>
            <w:vAlign w:val="bottom"/>
          </w:tcPr>
          <w:p w14:paraId="316E1A9F" w14:textId="1C5471D7" w:rsidR="00B136D9" w:rsidRPr="006B1296" w:rsidDel="00BB59F2" w:rsidRDefault="00B136D9" w:rsidP="00BB59F2">
            <w:pPr>
              <w:pStyle w:val="Heading3"/>
              <w:ind w:left="1440" w:hanging="720"/>
              <w:jc w:val="left"/>
              <w:rPr>
                <w:del w:id="420" w:author="Deaton, Teresa" w:date="2023-03-14T13:29:00Z"/>
                <w:rFonts w:asciiTheme="minorHAnsi" w:hAnsiTheme="minorHAnsi" w:cstheme="minorHAnsi"/>
                <w:bCs w:val="0"/>
                <w:szCs w:val="24"/>
              </w:rPr>
              <w:pPrChange w:id="421" w:author="Deaton, Teresa" w:date="2023-03-14T13:29:00Z">
                <w:pPr>
                  <w:jc w:val="center"/>
                </w:pPr>
              </w:pPrChange>
            </w:pPr>
            <w:del w:id="422" w:author="Deaton, Teresa" w:date="2023-03-14T13:29:00Z">
              <w:r w:rsidRPr="006B1296" w:rsidDel="00BB59F2">
                <w:rPr>
                  <w:rFonts w:asciiTheme="minorHAnsi" w:hAnsiTheme="minorHAnsi" w:cstheme="minorHAnsi"/>
                  <w:szCs w:val="24"/>
                </w:rPr>
                <w:delText>4</w:delText>
              </w:r>
            </w:del>
          </w:p>
        </w:tc>
        <w:tc>
          <w:tcPr>
            <w:tcW w:w="642" w:type="dxa"/>
            <w:tcBorders>
              <w:top w:val="nil"/>
              <w:left w:val="nil"/>
              <w:bottom w:val="single" w:sz="4" w:space="0" w:color="auto"/>
              <w:right w:val="single" w:sz="4" w:space="0" w:color="auto"/>
            </w:tcBorders>
            <w:noWrap/>
            <w:vAlign w:val="bottom"/>
          </w:tcPr>
          <w:p w14:paraId="6800194E" w14:textId="0BA2ABB3" w:rsidR="00B136D9" w:rsidRPr="006B1296" w:rsidDel="00BB59F2" w:rsidRDefault="00B136D9" w:rsidP="00BB59F2">
            <w:pPr>
              <w:pStyle w:val="Heading3"/>
              <w:ind w:left="1440" w:hanging="720"/>
              <w:jc w:val="left"/>
              <w:rPr>
                <w:del w:id="423" w:author="Deaton, Teresa" w:date="2023-03-14T13:29:00Z"/>
                <w:rFonts w:asciiTheme="minorHAnsi" w:hAnsiTheme="minorHAnsi" w:cstheme="minorHAnsi"/>
                <w:bCs w:val="0"/>
                <w:szCs w:val="24"/>
              </w:rPr>
              <w:pPrChange w:id="424" w:author="Deaton, Teresa" w:date="2023-03-14T13:29:00Z">
                <w:pPr>
                  <w:jc w:val="center"/>
                </w:pPr>
              </w:pPrChange>
            </w:pPr>
            <w:del w:id="425" w:author="Deaton, Teresa" w:date="2023-03-14T13:29:00Z">
              <w:r w:rsidRPr="006B1296" w:rsidDel="00BB59F2">
                <w:rPr>
                  <w:rFonts w:asciiTheme="minorHAnsi" w:hAnsiTheme="minorHAnsi" w:cstheme="minorHAnsi"/>
                  <w:szCs w:val="24"/>
                </w:rPr>
                <w:delText>5</w:delText>
              </w:r>
            </w:del>
          </w:p>
        </w:tc>
      </w:tr>
    </w:tbl>
    <w:p w14:paraId="7C0D4FF8" w14:textId="77777777" w:rsidR="00B136D9" w:rsidRPr="006B1296" w:rsidRDefault="00B136D9" w:rsidP="006733D7">
      <w:pPr>
        <w:ind w:left="1440"/>
        <w:rPr>
          <w:rFonts w:asciiTheme="minorHAnsi" w:hAnsiTheme="minorHAnsi" w:cstheme="minorHAnsi"/>
          <w:szCs w:val="24"/>
        </w:rPr>
      </w:pPr>
    </w:p>
    <w:p w14:paraId="25C1D894" w14:textId="1DD3BCAA" w:rsidR="00B136D9" w:rsidRPr="006B1296" w:rsidDel="00BB59F2" w:rsidRDefault="00B136D9" w:rsidP="006733D7">
      <w:pPr>
        <w:ind w:left="1440"/>
        <w:rPr>
          <w:del w:id="426" w:author="Deaton, Teresa" w:date="2023-03-14T13:29:00Z"/>
          <w:rFonts w:asciiTheme="minorHAnsi" w:hAnsiTheme="minorHAnsi" w:cstheme="minorHAnsi"/>
          <w:i/>
          <w:szCs w:val="24"/>
        </w:rPr>
      </w:pPr>
      <w:del w:id="427" w:author="Deaton, Teresa" w:date="2023-03-14T13:29:00Z">
        <w:r w:rsidRPr="006B1296" w:rsidDel="00BB59F2">
          <w:rPr>
            <w:rFonts w:asciiTheme="minorHAnsi" w:hAnsiTheme="minorHAnsi" w:cstheme="minorHAnsi"/>
            <w:i/>
            <w:szCs w:val="24"/>
          </w:rPr>
          <w:delText>NOTE:  Fractional points will be awarded based upon a graduated scale between whole points. (</w:delText>
        </w:r>
        <w:r w:rsidR="00DC6450" w:rsidRPr="006B1296" w:rsidDel="00BB59F2">
          <w:rPr>
            <w:rFonts w:asciiTheme="minorHAnsi" w:hAnsiTheme="minorHAnsi" w:cstheme="minorHAnsi"/>
            <w:i/>
            <w:szCs w:val="24"/>
          </w:rPr>
          <w:delText>e.g.,</w:delText>
        </w:r>
        <w:r w:rsidRPr="006B1296" w:rsidDel="00BB59F2">
          <w:rPr>
            <w:rFonts w:asciiTheme="minorHAnsi" w:hAnsiTheme="minorHAnsi" w:cstheme="minorHAnsi"/>
            <w:i/>
            <w:szCs w:val="24"/>
          </w:rPr>
          <w:delText xml:space="preserve"> a 0.3% commitment will receive .5 points and a 1.5% commitment will receive 2.5 points)</w:delText>
        </w:r>
      </w:del>
    </w:p>
    <w:p w14:paraId="0FCC5A70" w14:textId="5EF97CFA" w:rsidR="009E3178" w:rsidRPr="006B1296" w:rsidDel="00BB59F2" w:rsidRDefault="009E3178" w:rsidP="006733D7">
      <w:pPr>
        <w:rPr>
          <w:del w:id="428" w:author="Deaton, Teresa" w:date="2023-03-14T13:29:00Z"/>
          <w:rFonts w:asciiTheme="minorHAnsi" w:hAnsiTheme="minorHAnsi" w:cstheme="minorHAnsi"/>
          <w:szCs w:val="24"/>
        </w:rPr>
      </w:pPr>
    </w:p>
    <w:p w14:paraId="418E8D80" w14:textId="3AB17D22" w:rsidR="00B136D9" w:rsidRPr="006B1296" w:rsidDel="00BB59F2" w:rsidRDefault="00B136D9" w:rsidP="006733D7">
      <w:pPr>
        <w:ind w:left="1440"/>
        <w:rPr>
          <w:del w:id="429" w:author="Deaton, Teresa" w:date="2023-03-14T13:29:00Z"/>
          <w:rFonts w:asciiTheme="minorHAnsi" w:hAnsiTheme="minorHAnsi" w:cstheme="minorHAnsi"/>
          <w:szCs w:val="24"/>
        </w:rPr>
      </w:pPr>
      <w:del w:id="430" w:author="Deaton, Teresa" w:date="2023-03-14T13:29:00Z">
        <w:r w:rsidRPr="006B1296" w:rsidDel="00BB59F2">
          <w:rPr>
            <w:rFonts w:asciiTheme="minorHAnsi" w:hAnsiTheme="minorHAnsi" w:cstheme="minorHAnsi"/>
            <w:szCs w:val="24"/>
          </w:rPr>
          <w:delText xml:space="preserve">If the respondent’s commitment percentage is 0% for </w:delText>
        </w:r>
        <w:r w:rsidR="00934939" w:rsidRPr="006B1296" w:rsidDel="00BB59F2">
          <w:rPr>
            <w:rFonts w:asciiTheme="minorHAnsi" w:hAnsiTheme="minorHAnsi" w:cstheme="minorHAnsi"/>
            <w:szCs w:val="24"/>
          </w:rPr>
          <w:delText>IVOSB</w:delText>
        </w:r>
        <w:r w:rsidRPr="006B1296" w:rsidDel="00BB59F2">
          <w:rPr>
            <w:rFonts w:asciiTheme="minorHAnsi" w:hAnsiTheme="minorHAnsi" w:cstheme="minorHAnsi"/>
            <w:szCs w:val="24"/>
          </w:rPr>
          <w:delText xml:space="preserve"> participation, a deduction of 1 point will be assessed.  </w:delText>
        </w:r>
      </w:del>
    </w:p>
    <w:p w14:paraId="211E303B" w14:textId="461A52F3" w:rsidR="00634FB2" w:rsidRPr="006B1296" w:rsidDel="00BB59F2" w:rsidRDefault="00634FB2" w:rsidP="006733D7">
      <w:pPr>
        <w:ind w:left="1440"/>
        <w:rPr>
          <w:del w:id="431" w:author="Deaton, Teresa" w:date="2023-03-14T13:29:00Z"/>
          <w:rFonts w:asciiTheme="minorHAnsi" w:hAnsiTheme="minorHAnsi" w:cstheme="minorHAnsi"/>
          <w:szCs w:val="24"/>
        </w:rPr>
      </w:pPr>
    </w:p>
    <w:p w14:paraId="1E2CF8D0" w14:textId="76EEA174" w:rsidR="00634FB2" w:rsidRPr="006B1296" w:rsidDel="00BB59F2" w:rsidRDefault="00634FB2" w:rsidP="006733D7">
      <w:pPr>
        <w:ind w:left="1440"/>
        <w:rPr>
          <w:del w:id="432" w:author="Deaton, Teresa" w:date="2023-03-14T13:29:00Z"/>
          <w:rFonts w:asciiTheme="minorHAnsi" w:hAnsiTheme="minorHAnsi" w:cstheme="minorHAnsi"/>
          <w:b/>
          <w:szCs w:val="24"/>
        </w:rPr>
      </w:pPr>
      <w:del w:id="433" w:author="Deaton, Teresa" w:date="2023-03-14T13:29:00Z">
        <w:r w:rsidRPr="006B1296" w:rsidDel="00BB59F2">
          <w:rPr>
            <w:rFonts w:asciiTheme="minorHAnsi" w:hAnsiTheme="minorHAnsi" w:cstheme="minorHAnsi"/>
            <w:color w:val="000000"/>
          </w:rPr>
          <w:delText xml:space="preserve">The IVOSB prime respondent commitment will be </w:delText>
        </w:r>
        <w:r w:rsidR="00D50BA6" w:rsidRPr="006B1296" w:rsidDel="00BB59F2">
          <w:rPr>
            <w:rFonts w:asciiTheme="minorHAnsi" w:hAnsiTheme="minorHAnsi" w:cstheme="minorHAnsi"/>
            <w:color w:val="000000"/>
          </w:rPr>
          <w:delText>3% and</w:delText>
        </w:r>
        <w:r w:rsidRPr="006B1296" w:rsidDel="00BB59F2">
          <w:rPr>
            <w:rFonts w:asciiTheme="minorHAnsi" w:hAnsiTheme="minorHAnsi" w:cstheme="minorHAnsi"/>
            <w:color w:val="000000"/>
          </w:rPr>
          <w:delText xml:space="preserve"> will receive 5 points. Any additiona</w:delText>
        </w:r>
        <w:r w:rsidR="00D810B0" w:rsidRPr="006B1296" w:rsidDel="00BB59F2">
          <w:rPr>
            <w:rFonts w:asciiTheme="minorHAnsi" w:hAnsiTheme="minorHAnsi" w:cstheme="minorHAnsi"/>
            <w:color w:val="000000"/>
          </w:rPr>
          <w:delText>l</w:delText>
        </w:r>
        <w:r w:rsidRPr="006B1296" w:rsidDel="00BB59F2">
          <w:rPr>
            <w:rFonts w:asciiTheme="minorHAnsi" w:hAnsiTheme="minorHAnsi" w:cstheme="minorHAnsi"/>
            <w:color w:val="000000"/>
          </w:rPr>
          <w:delText xml:space="preserve"> IVOSB subcontractor commitments will be added to the 3%.</w:delText>
        </w:r>
      </w:del>
    </w:p>
    <w:p w14:paraId="14D72D43" w14:textId="3BB4D2C1" w:rsidR="00B136D9" w:rsidRPr="006B1296" w:rsidDel="00BB59F2" w:rsidRDefault="00B136D9" w:rsidP="006733D7">
      <w:pPr>
        <w:ind w:left="1440"/>
        <w:rPr>
          <w:del w:id="434" w:author="Deaton, Teresa" w:date="2023-03-14T13:29:00Z"/>
          <w:rFonts w:asciiTheme="minorHAnsi" w:hAnsiTheme="minorHAnsi" w:cstheme="minorHAnsi"/>
          <w:b/>
          <w:szCs w:val="24"/>
        </w:rPr>
      </w:pPr>
    </w:p>
    <w:p w14:paraId="1DF01AF0" w14:textId="0019F7C9" w:rsidR="00B136D9" w:rsidRPr="006B1296" w:rsidDel="00BB59F2" w:rsidRDefault="00B136D9" w:rsidP="006733D7">
      <w:pPr>
        <w:ind w:left="1440"/>
        <w:rPr>
          <w:del w:id="435" w:author="Deaton, Teresa" w:date="2023-03-14T13:29:00Z"/>
          <w:rFonts w:asciiTheme="minorHAnsi" w:hAnsiTheme="minorHAnsi" w:cstheme="minorHAnsi"/>
          <w:szCs w:val="24"/>
        </w:rPr>
      </w:pPr>
      <w:del w:id="436" w:author="Deaton, Teresa" w:date="2023-03-14T13:29:00Z">
        <w:r w:rsidRPr="006B1296" w:rsidDel="00BB59F2">
          <w:rPr>
            <w:rFonts w:asciiTheme="minorHAnsi" w:hAnsiTheme="minorHAnsi" w:cstheme="minorHAnsi"/>
            <w:szCs w:val="24"/>
          </w:rPr>
          <w:delText xml:space="preserve">The respondent with the greatest applicable </w:delText>
        </w:r>
        <w:r w:rsidR="003F7B7A" w:rsidRPr="006B1296" w:rsidDel="00BB59F2">
          <w:rPr>
            <w:rFonts w:asciiTheme="minorHAnsi" w:hAnsiTheme="minorHAnsi" w:cstheme="minorHAnsi"/>
            <w:szCs w:val="24"/>
          </w:rPr>
          <w:delText xml:space="preserve">VSC </w:delText>
        </w:r>
        <w:r w:rsidRPr="006B1296" w:rsidDel="00BB59F2">
          <w:rPr>
            <w:rFonts w:asciiTheme="minorHAnsi" w:hAnsiTheme="minorHAnsi" w:cstheme="minorHAnsi"/>
            <w:szCs w:val="24"/>
          </w:rPr>
          <w:delText xml:space="preserve">participation which exceeds the stated goal for the </w:delText>
        </w:r>
        <w:r w:rsidR="00934939" w:rsidRPr="006B1296" w:rsidDel="00BB59F2">
          <w:rPr>
            <w:rFonts w:asciiTheme="minorHAnsi" w:hAnsiTheme="minorHAnsi" w:cstheme="minorHAnsi"/>
            <w:szCs w:val="24"/>
          </w:rPr>
          <w:delText>IVOSB</w:delText>
        </w:r>
        <w:r w:rsidRPr="006B1296" w:rsidDel="00BB59F2">
          <w:rPr>
            <w:rFonts w:asciiTheme="minorHAnsi" w:hAnsiTheme="minorHAnsi" w:cstheme="minorHAnsi"/>
            <w:szCs w:val="24"/>
          </w:rPr>
          <w:delText xml:space="preserve"> category will be awarded </w:delText>
        </w:r>
        <w:r w:rsidR="004A1A08" w:rsidRPr="006B1296" w:rsidDel="00BB59F2">
          <w:rPr>
            <w:rFonts w:asciiTheme="minorHAnsi" w:hAnsiTheme="minorHAnsi" w:cstheme="minorHAnsi"/>
            <w:szCs w:val="24"/>
          </w:rPr>
          <w:delText>6</w:delText>
        </w:r>
        <w:r w:rsidRPr="006B1296" w:rsidDel="00BB59F2">
          <w:rPr>
            <w:rFonts w:asciiTheme="minorHAnsi" w:hAnsiTheme="minorHAnsi" w:cstheme="minorHAnsi"/>
            <w:szCs w:val="24"/>
          </w:rPr>
          <w:delText xml:space="preserve"> points (5 points plus </w:delText>
        </w:r>
        <w:r w:rsidR="004A1A08" w:rsidRPr="006B1296" w:rsidDel="00BB59F2">
          <w:rPr>
            <w:rFonts w:asciiTheme="minorHAnsi" w:hAnsiTheme="minorHAnsi" w:cstheme="minorHAnsi"/>
            <w:szCs w:val="24"/>
          </w:rPr>
          <w:delText xml:space="preserve">1 </w:delText>
        </w:r>
        <w:r w:rsidRPr="006B1296" w:rsidDel="00BB59F2">
          <w:rPr>
            <w:rFonts w:asciiTheme="minorHAnsi" w:hAnsiTheme="minorHAnsi" w:cstheme="minorHAnsi"/>
            <w:szCs w:val="24"/>
          </w:rPr>
          <w:delText xml:space="preserve">bonus point).  In cases where there is a tie for the greatest applicable </w:delText>
        </w:r>
        <w:r w:rsidR="003F7B7A" w:rsidRPr="006B1296" w:rsidDel="00BB59F2">
          <w:rPr>
            <w:rFonts w:asciiTheme="minorHAnsi" w:hAnsiTheme="minorHAnsi" w:cstheme="minorHAnsi"/>
            <w:szCs w:val="24"/>
          </w:rPr>
          <w:delText xml:space="preserve">VSC </w:delText>
        </w:r>
        <w:r w:rsidRPr="006B1296" w:rsidDel="00BB59F2">
          <w:rPr>
            <w:rFonts w:asciiTheme="minorHAnsi" w:hAnsiTheme="minorHAnsi" w:cstheme="minorHAnsi"/>
            <w:szCs w:val="24"/>
          </w:rPr>
          <w:delText xml:space="preserve">participation and both firms exceed the goal for the </w:delText>
        </w:r>
        <w:r w:rsidR="00934939" w:rsidRPr="006B1296" w:rsidDel="00BB59F2">
          <w:rPr>
            <w:rFonts w:asciiTheme="minorHAnsi" w:hAnsiTheme="minorHAnsi" w:cstheme="minorHAnsi"/>
            <w:szCs w:val="24"/>
          </w:rPr>
          <w:delText>IVOSB</w:delText>
        </w:r>
        <w:r w:rsidRPr="006B1296" w:rsidDel="00BB59F2">
          <w:rPr>
            <w:rFonts w:asciiTheme="minorHAnsi" w:hAnsiTheme="minorHAnsi" w:cstheme="minorHAnsi"/>
            <w:szCs w:val="24"/>
          </w:rPr>
          <w:delText xml:space="preserve"> category both firms will receive </w:delText>
        </w:r>
        <w:r w:rsidR="004A1A08" w:rsidRPr="006B1296" w:rsidDel="00BB59F2">
          <w:rPr>
            <w:rFonts w:asciiTheme="minorHAnsi" w:hAnsiTheme="minorHAnsi" w:cstheme="minorHAnsi"/>
            <w:szCs w:val="24"/>
          </w:rPr>
          <w:delText>6</w:delText>
        </w:r>
        <w:r w:rsidR="00A26D8B" w:rsidRPr="006B1296" w:rsidDel="00BB59F2">
          <w:rPr>
            <w:rFonts w:asciiTheme="minorHAnsi" w:hAnsiTheme="minorHAnsi" w:cstheme="minorHAnsi"/>
            <w:szCs w:val="24"/>
          </w:rPr>
          <w:delText xml:space="preserve"> </w:delText>
        </w:r>
        <w:r w:rsidRPr="006B1296" w:rsidDel="00BB59F2">
          <w:rPr>
            <w:rFonts w:asciiTheme="minorHAnsi" w:hAnsiTheme="minorHAnsi" w:cstheme="minorHAnsi"/>
            <w:szCs w:val="24"/>
          </w:rPr>
          <w:delText xml:space="preserve">points. </w:delText>
        </w:r>
      </w:del>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437" w:name="_3.2.7_Qualified_State"/>
      <w:bookmarkStart w:id="438" w:name="_Toc80794507"/>
      <w:bookmarkEnd w:id="437"/>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438"/>
    </w:p>
    <w:p w14:paraId="4D5930D5" w14:textId="77777777" w:rsidR="007A121B" w:rsidRPr="006B1296" w:rsidRDefault="007A121B" w:rsidP="006733D7">
      <w:pPr>
        <w:ind w:left="1440"/>
        <w:rPr>
          <w:rFonts w:asciiTheme="minorHAnsi" w:hAnsiTheme="minorHAnsi" w:cstheme="minorHAnsi"/>
          <w:szCs w:val="24"/>
        </w:rPr>
      </w:pPr>
    </w:p>
    <w:p w14:paraId="3225E615" w14:textId="4FDAD154" w:rsidR="007A121B" w:rsidRPr="006B1296" w:rsidRDefault="007A121B" w:rsidP="006733D7">
      <w:pPr>
        <w:ind w:left="720"/>
        <w:rPr>
          <w:rFonts w:asciiTheme="minorHAnsi" w:hAnsiTheme="minorHAnsi" w:cstheme="minorHAnsi"/>
          <w:color w:val="000000"/>
          <w:szCs w:val="24"/>
        </w:rPr>
      </w:pPr>
      <w:r w:rsidRPr="006B1296">
        <w:rPr>
          <w:rFonts w:asciiTheme="minorHAnsi" w:hAnsiTheme="minorHAnsi" w:cstheme="minorHAnsi"/>
          <w:szCs w:val="24"/>
        </w:rPr>
        <w:t xml:space="preserve">When applicable, pursuant to Indiana Code </w:t>
      </w:r>
      <w:bookmarkStart w:id="439" w:name="SR;229"/>
      <w:bookmarkEnd w:id="439"/>
      <w:r w:rsidRPr="006B1296">
        <w:rPr>
          <w:rFonts w:asciiTheme="minorHAnsi" w:hAnsiTheme="minorHAnsi" w:cstheme="minorHAnsi"/>
          <w:szCs w:val="24"/>
        </w:rPr>
        <w:t xml:space="preserve">5-22-13, </w:t>
      </w:r>
      <w:r w:rsidRPr="006B1296">
        <w:rPr>
          <w:rFonts w:asciiTheme="minorHAnsi" w:hAnsiTheme="minorHAnsi" w:cstheme="minorHAnsi"/>
          <w:color w:val="000000"/>
          <w:szCs w:val="24"/>
        </w:rPr>
        <w:t xml:space="preserve">a qualified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 xml:space="preserve">tate </w:t>
      </w:r>
      <w:r w:rsidR="0095614B" w:rsidRPr="006B1296">
        <w:rPr>
          <w:rFonts w:asciiTheme="minorHAnsi" w:hAnsiTheme="minorHAnsi" w:cstheme="minorHAnsi"/>
          <w:color w:val="000000"/>
          <w:szCs w:val="24"/>
        </w:rPr>
        <w:t>A</w:t>
      </w:r>
      <w:r w:rsidRPr="006B1296">
        <w:rPr>
          <w:rFonts w:asciiTheme="minorHAnsi" w:hAnsiTheme="minorHAnsi" w:cstheme="minorHAnsi"/>
          <w:color w:val="000000"/>
          <w:szCs w:val="24"/>
        </w:rPr>
        <w:t>gency submitting a response to this</w:t>
      </w:r>
      <w:r w:rsidR="0038590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 xml:space="preserve"> will be awarded preference points for Minority, Women’s, and Indiana Veteran Business Enterprise equal</w:t>
      </w:r>
      <w:r w:rsidR="00DA436D">
        <w:rPr>
          <w:rFonts w:asciiTheme="minorHAnsi" w:hAnsiTheme="minorHAnsi" w:cstheme="minorHAnsi"/>
          <w:color w:val="000000"/>
          <w:szCs w:val="24"/>
        </w:rPr>
        <w:t xml:space="preserve"> to</w:t>
      </w:r>
      <w:r w:rsidRPr="006B1296">
        <w:rPr>
          <w:rFonts w:asciiTheme="minorHAnsi" w:hAnsiTheme="minorHAnsi" w:cstheme="minorHAnsi"/>
          <w:color w:val="000000"/>
          <w:szCs w:val="24"/>
        </w:rPr>
        <w:t xml:space="preserve"> the Respondent awarded the highest combined points awarded for such preferences in the scoring of this</w:t>
      </w:r>
      <w:r w:rsidR="00C2023C">
        <w:rPr>
          <w:rFonts w:asciiTheme="minorHAnsi" w:hAnsiTheme="minorHAnsi" w:cstheme="minorHAnsi"/>
          <w:color w:val="000000"/>
          <w:szCs w:val="24"/>
        </w:rPr>
        <w:t xml:space="preserve"> solicitation</w:t>
      </w:r>
      <w:r w:rsidRPr="006B1296">
        <w:rPr>
          <w:rFonts w:asciiTheme="minorHAnsi" w:hAnsiTheme="minorHAnsi" w:cstheme="minorHAnsi"/>
          <w:color w:val="000000"/>
          <w:szCs w:val="24"/>
        </w:rPr>
        <w:t>.</w:t>
      </w: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B16BE3">
      <w:footerReference w:type="even" r:id="rId32"/>
      <w:footerReference w:type="default" r:id="rId33"/>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4D1DB" w14:textId="77777777" w:rsidR="00CA6968" w:rsidRDefault="00CA6968">
      <w:r>
        <w:separator/>
      </w:r>
    </w:p>
  </w:endnote>
  <w:endnote w:type="continuationSeparator" w:id="0">
    <w:p w14:paraId="3B6772DB" w14:textId="77777777" w:rsidR="00CA6968" w:rsidRDefault="00CA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auto"/>
    <w:notTrueType/>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381639741"/>
      <w:docPartObj>
        <w:docPartGallery w:val="Page Numbers (Bottom of Page)"/>
        <w:docPartUnique/>
      </w:docPartObj>
    </w:sdtPr>
    <w:sdtEndPr/>
    <w:sdtContent>
      <w:sdt>
        <w:sdtPr>
          <w:rPr>
            <w:rFonts w:asciiTheme="minorHAnsi" w:hAnsiTheme="minorHAnsi" w:cstheme="minorHAnsi"/>
          </w:rPr>
          <w:id w:val="-1705238520"/>
          <w:docPartObj>
            <w:docPartGallery w:val="Page Numbers (Top of Page)"/>
            <w:docPartUnique/>
          </w:docPartObj>
        </w:sdtPr>
        <w:sdtEndPr/>
        <w:sdtContent>
          <w:p w14:paraId="67DBB478" w14:textId="15AEF95A"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p>
        </w:sdtContent>
      </w:sdt>
    </w:sdtContent>
  </w:sdt>
  <w:p w14:paraId="0A502BE6" w14:textId="77777777" w:rsidR="005256CA" w:rsidRDefault="00525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DF3D6" w14:textId="77777777" w:rsidR="00CA6968" w:rsidRDefault="00CA6968">
      <w:r>
        <w:separator/>
      </w:r>
    </w:p>
  </w:footnote>
  <w:footnote w:type="continuationSeparator" w:id="0">
    <w:p w14:paraId="7F0917C2" w14:textId="77777777" w:rsidR="00CA6968" w:rsidRDefault="00CA6968">
      <w:r>
        <w:continuationSeparator/>
      </w:r>
    </w:p>
  </w:footnote>
  <w:footnote w:id="1">
    <w:p w14:paraId="717B2636" w14:textId="027FB1D0" w:rsidR="00322AAB" w:rsidRPr="00322AAB" w:rsidRDefault="00322AAB">
      <w:pPr>
        <w:pStyle w:val="FootnoteText"/>
        <w:rPr>
          <w:rFonts w:asciiTheme="minorHAnsi" w:hAnsiTheme="minorHAnsi" w:cstheme="minorHAnsi"/>
        </w:rPr>
      </w:pPr>
      <w:r w:rsidRPr="00322AAB">
        <w:rPr>
          <w:rStyle w:val="FootnoteReference"/>
          <w:rFonts w:asciiTheme="minorHAnsi" w:hAnsiTheme="minorHAnsi" w:cstheme="minorHAnsi"/>
        </w:rPr>
        <w:footnoteRef/>
      </w:r>
      <w:r w:rsidRPr="00322AAB">
        <w:rPr>
          <w:rFonts w:asciiTheme="minorHAnsi" w:hAnsiTheme="minorHAnsi" w:cstheme="minorHAnsi"/>
        </w:rPr>
        <w:t xml:space="preserve"> The date and time stamp </w:t>
      </w:r>
      <w:r w:rsidR="00451C4D">
        <w:rPr>
          <w:rFonts w:asciiTheme="minorHAnsi" w:hAnsiTheme="minorHAnsi" w:cstheme="minorHAnsi"/>
        </w:rPr>
        <w:t xml:space="preserve">generated by the State system </w:t>
      </w:r>
      <w:r w:rsidRPr="00322AAB">
        <w:rPr>
          <w:rFonts w:asciiTheme="minorHAnsi" w:hAnsiTheme="minorHAnsi" w:cstheme="minorHAnsi"/>
        </w:rPr>
        <w:t>indicating receipt of the Submission Form shall be considered the official time stamp for this RFP. See 1.24 Summary of Milestones for the due date and time.</w:t>
      </w:r>
    </w:p>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60789D2E"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Submission of </w:t>
      </w:r>
      <w:r w:rsidR="00271412">
        <w:rPr>
          <w:rFonts w:asciiTheme="minorHAnsi" w:hAnsiTheme="minorHAnsi" w:cstheme="minorHAnsi"/>
        </w:rPr>
        <w:t xml:space="preserve">the Submission Form, </w:t>
      </w:r>
      <w:r w:rsidRPr="00F429E5">
        <w:rPr>
          <w:rFonts w:asciiTheme="minorHAnsi" w:hAnsiTheme="minorHAnsi" w:cstheme="minorHAnsi"/>
        </w:rPr>
        <w:t xml:space="preserve">Proposals </w:t>
      </w:r>
      <w:r w:rsidR="00271412">
        <w:rPr>
          <w:rFonts w:asciiTheme="minorHAnsi" w:hAnsiTheme="minorHAnsi" w:cstheme="minorHAnsi"/>
        </w:rPr>
        <w:t xml:space="preserve">on Flash Drives </w:t>
      </w:r>
      <w:r w:rsidRPr="00F429E5">
        <w:rPr>
          <w:rFonts w:asciiTheme="minorHAnsi" w:hAnsiTheme="minorHAnsi" w:cstheme="minorHAnsi"/>
        </w:rPr>
        <w:t>and Reference Check Forms to State ARE binding and not subject to change</w:t>
      </w:r>
      <w:r w:rsidR="00542E70" w:rsidRPr="00F429E5">
        <w:rPr>
          <w:rFonts w:asciiTheme="minorHAnsi" w:hAnsiTheme="minorHAnsi" w:cstheme="minorHAnsi"/>
        </w:rPr>
        <w:t>.</w:t>
      </w:r>
      <w:r w:rsidRPr="00F429E5">
        <w:rPr>
          <w:rFonts w:asciiTheme="minorHAnsi" w:hAnsiTheme="minorHAnsi" w:cstheme="minorHAnsi"/>
        </w:rPr>
        <w:t xml:space="preserve"> </w:t>
      </w:r>
    </w:p>
  </w:footnote>
  <w:footnote w:id="5">
    <w:p w14:paraId="2B098CDA" w14:textId="7EC9DBA1" w:rsidR="00457927" w:rsidRPr="00457927" w:rsidRDefault="00457927">
      <w:pPr>
        <w:pStyle w:val="FootnoteText"/>
        <w:rPr>
          <w:rFonts w:asciiTheme="minorHAnsi" w:hAnsiTheme="minorHAnsi" w:cstheme="minorHAnsi"/>
        </w:rPr>
      </w:pPr>
      <w:r>
        <w:rPr>
          <w:rStyle w:val="FootnoteReference"/>
        </w:rPr>
        <w:footnoteRef/>
      </w:r>
      <w:r>
        <w:t xml:space="preserve"> </w:t>
      </w:r>
      <w:r w:rsidRPr="00457927">
        <w:rPr>
          <w:rFonts w:asciiTheme="minorHAnsi" w:hAnsiTheme="minorHAnsi" w:cstheme="minorHAnsi"/>
        </w:rPr>
        <w:t>The Executive Summary may be included on the Flash Drive if desir</w:t>
      </w:r>
      <w:r w:rsidR="00E745B0">
        <w:rPr>
          <w:rFonts w:asciiTheme="minorHAnsi" w:hAnsiTheme="minorHAnsi" w:cstheme="minorHAnsi"/>
        </w:rPr>
        <w:t>ed</w:t>
      </w:r>
      <w:r w:rsidRPr="00457927">
        <w:rPr>
          <w:rFonts w:asciiTheme="minorHAnsi" w:hAnsiTheme="minorHAnsi" w:cstheme="minorHAnsi"/>
        </w:rPr>
        <w:t>.</w:t>
      </w:r>
    </w:p>
  </w:footnote>
  <w:footnote w:id="6">
    <w:p w14:paraId="2C920173" w14:textId="08F82CD9" w:rsidR="00457927" w:rsidRPr="00457927" w:rsidRDefault="00457927" w:rsidP="00457927">
      <w:pPr>
        <w:pStyle w:val="FootnoteText"/>
        <w:rPr>
          <w:rFonts w:asciiTheme="minorHAnsi" w:hAnsiTheme="minorHAnsi" w:cstheme="minorHAnsi"/>
        </w:rPr>
      </w:pPr>
      <w:r>
        <w:rPr>
          <w:rStyle w:val="FootnoteReference"/>
        </w:rPr>
        <w:footnoteRef/>
      </w:r>
      <w:r>
        <w:t xml:space="preserve"> </w:t>
      </w:r>
      <w:r w:rsidRPr="00457927">
        <w:rPr>
          <w:rFonts w:asciiTheme="minorHAnsi" w:hAnsiTheme="minorHAnsi" w:cstheme="minorHAnsi"/>
        </w:rPr>
        <w:t xml:space="preserve">The </w:t>
      </w:r>
      <w:r w:rsidRPr="00B016B5">
        <w:rPr>
          <w:rFonts w:asciiTheme="minorHAnsi" w:hAnsiTheme="minorHAnsi" w:cstheme="minorHAnsi"/>
          <w:b/>
          <w:bCs/>
        </w:rPr>
        <w:t>Attachment J</w:t>
      </w:r>
      <w:r>
        <w:rPr>
          <w:rFonts w:asciiTheme="minorHAnsi" w:hAnsiTheme="minorHAnsi" w:cstheme="minorHAnsi"/>
        </w:rPr>
        <w:t xml:space="preserve">, Attestation Form </w:t>
      </w:r>
      <w:r w:rsidRPr="00457927">
        <w:rPr>
          <w:rFonts w:asciiTheme="minorHAnsi" w:hAnsiTheme="minorHAnsi" w:cstheme="minorHAnsi"/>
        </w:rPr>
        <w:t>may be included on the Flash Drive if desir</w:t>
      </w:r>
      <w:r w:rsidR="00234222">
        <w:rPr>
          <w:rFonts w:asciiTheme="minorHAnsi" w:hAnsiTheme="minorHAnsi" w:cstheme="minorHAnsi"/>
        </w:rPr>
        <w:t>ed</w:t>
      </w:r>
      <w:r w:rsidRPr="00457927">
        <w:rPr>
          <w:rFonts w:asciiTheme="minorHAnsi" w:hAnsiTheme="minorHAnsi" w:cstheme="minorHAnsi"/>
        </w:rPr>
        <w:t>.</w:t>
      </w:r>
    </w:p>
    <w:p w14:paraId="4D59D3BE" w14:textId="784E5458" w:rsidR="00457927" w:rsidRDefault="00457927">
      <w:pPr>
        <w:pStyle w:val="FootnoteText"/>
      </w:pPr>
    </w:p>
  </w:footnote>
  <w:footnote w:id="7">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8">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9">
    <w:p w14:paraId="25480D2E" w14:textId="2E6C734D" w:rsidR="002908C2" w:rsidDel="00BB59F2" w:rsidRDefault="002908C2">
      <w:pPr>
        <w:pStyle w:val="FootnoteText"/>
        <w:rPr>
          <w:del w:id="368" w:author="Deaton, Teresa" w:date="2023-03-14T13:29:00Z"/>
        </w:rPr>
      </w:pPr>
      <w:del w:id="369" w:author="Deaton, Teresa" w:date="2023-03-14T13:29:00Z">
        <w:r w:rsidRPr="00F429E5" w:rsidDel="00BB59F2">
          <w:rPr>
            <w:rStyle w:val="FootnoteReference"/>
            <w:rFonts w:asciiTheme="minorHAnsi" w:hAnsiTheme="minorHAnsi"/>
          </w:rPr>
          <w:footnoteRef/>
        </w:r>
        <w:r w:rsidRPr="00F429E5" w:rsidDel="00BB59F2">
          <w:rPr>
            <w:rFonts w:asciiTheme="minorHAnsi" w:hAnsiTheme="minorHAnsi"/>
          </w:rPr>
          <w:delText xml:space="preserve"> </w:delText>
        </w:r>
        <w:r w:rsidRPr="00F429E5" w:rsidDel="00BB59F2">
          <w:rPr>
            <w:rFonts w:asciiTheme="minorHAnsi" w:hAnsiTheme="minorHAnsi" w:cstheme="minorHAnsi"/>
          </w:rPr>
          <w:delText>Required documentation must, of course, be provided to receive points as described.</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1193751B"/>
    <w:multiLevelType w:val="hybridMultilevel"/>
    <w:tmpl w:val="9942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6"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7"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1F7E57F2"/>
    <w:multiLevelType w:val="hybridMultilevel"/>
    <w:tmpl w:val="6A6AF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887F30"/>
    <w:multiLevelType w:val="hybridMultilevel"/>
    <w:tmpl w:val="6520D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48D149B3"/>
    <w:multiLevelType w:val="hybridMultilevel"/>
    <w:tmpl w:val="8E02508C"/>
    <w:lvl w:ilvl="0" w:tplc="87D0A186">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24"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5"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15:restartNumberingAfterBreak="0">
    <w:nsid w:val="4E8207F8"/>
    <w:multiLevelType w:val="hybridMultilevel"/>
    <w:tmpl w:val="EAA69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B64C5"/>
    <w:multiLevelType w:val="hybridMultilevel"/>
    <w:tmpl w:val="4170FB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32"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5F9E0951"/>
    <w:multiLevelType w:val="multilevel"/>
    <w:tmpl w:val="3D36B644"/>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8"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9"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3"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44"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47"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8"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49" w15:restartNumberingAfterBreak="0">
    <w:nsid w:val="7E9D32B6"/>
    <w:multiLevelType w:val="hybridMultilevel"/>
    <w:tmpl w:val="A0AA29E0"/>
    <w:lvl w:ilvl="0" w:tplc="01766144">
      <w:start w:val="1"/>
      <w:numFmt w:val="bullet"/>
      <w:lvlText w:val="o"/>
      <w:lvlJc w:val="left"/>
      <w:pPr>
        <w:ind w:left="1440" w:hanging="360"/>
      </w:pPr>
      <w:rPr>
        <w:rFonts w:ascii="Courier New" w:hAnsi="Courier New" w:cs="Courier New"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40465027">
    <w:abstractNumId w:val="46"/>
  </w:num>
  <w:num w:numId="2" w16cid:durableId="1518082621">
    <w:abstractNumId w:val="36"/>
  </w:num>
  <w:num w:numId="3" w16cid:durableId="270401964">
    <w:abstractNumId w:val="30"/>
  </w:num>
  <w:num w:numId="4" w16cid:durableId="531458742">
    <w:abstractNumId w:val="48"/>
  </w:num>
  <w:num w:numId="5" w16cid:durableId="204416603">
    <w:abstractNumId w:val="2"/>
  </w:num>
  <w:num w:numId="6" w16cid:durableId="2084132797">
    <w:abstractNumId w:val="47"/>
  </w:num>
  <w:num w:numId="7" w16cid:durableId="1186095430">
    <w:abstractNumId w:val="5"/>
  </w:num>
  <w:num w:numId="8" w16cid:durableId="2132627352">
    <w:abstractNumId w:val="25"/>
  </w:num>
  <w:num w:numId="9" w16cid:durableId="174540655">
    <w:abstractNumId w:val="3"/>
  </w:num>
  <w:num w:numId="10" w16cid:durableId="824316849">
    <w:abstractNumId w:val="29"/>
  </w:num>
  <w:num w:numId="11" w16cid:durableId="1056509640">
    <w:abstractNumId w:val="15"/>
  </w:num>
  <w:num w:numId="12" w16cid:durableId="185337220">
    <w:abstractNumId w:val="38"/>
  </w:num>
  <w:num w:numId="13" w16cid:durableId="350110669">
    <w:abstractNumId w:val="1"/>
  </w:num>
  <w:num w:numId="14" w16cid:durableId="930233381">
    <w:abstractNumId w:val="33"/>
  </w:num>
  <w:num w:numId="15" w16cid:durableId="983000089">
    <w:abstractNumId w:val="18"/>
  </w:num>
  <w:num w:numId="16" w16cid:durableId="1859613989">
    <w:abstractNumId w:val="21"/>
  </w:num>
  <w:num w:numId="17" w16cid:durableId="1743410939">
    <w:abstractNumId w:val="35"/>
  </w:num>
  <w:num w:numId="18" w16cid:durableId="1337466523">
    <w:abstractNumId w:val="42"/>
  </w:num>
  <w:num w:numId="19" w16cid:durableId="898441859">
    <w:abstractNumId w:val="27"/>
  </w:num>
  <w:num w:numId="20" w16cid:durableId="920721300">
    <w:abstractNumId w:val="12"/>
  </w:num>
  <w:num w:numId="21" w16cid:durableId="1016464298">
    <w:abstractNumId w:val="0"/>
  </w:num>
  <w:num w:numId="22" w16cid:durableId="824928749">
    <w:abstractNumId w:val="32"/>
  </w:num>
  <w:num w:numId="23" w16cid:durableId="598561045">
    <w:abstractNumId w:val="17"/>
  </w:num>
  <w:num w:numId="24" w16cid:durableId="1393768082">
    <w:abstractNumId w:val="31"/>
  </w:num>
  <w:num w:numId="25" w16cid:durableId="821504267">
    <w:abstractNumId w:val="6"/>
  </w:num>
  <w:num w:numId="26" w16cid:durableId="1349675603">
    <w:abstractNumId w:val="23"/>
  </w:num>
  <w:num w:numId="27" w16cid:durableId="1420447380">
    <w:abstractNumId w:val="16"/>
  </w:num>
  <w:num w:numId="28" w16cid:durableId="1498644058">
    <w:abstractNumId w:val="40"/>
  </w:num>
  <w:num w:numId="29" w16cid:durableId="1980764061">
    <w:abstractNumId w:val="7"/>
  </w:num>
  <w:num w:numId="30" w16cid:durableId="1758095190">
    <w:abstractNumId w:val="10"/>
  </w:num>
  <w:num w:numId="31" w16cid:durableId="987900554">
    <w:abstractNumId w:val="11"/>
  </w:num>
  <w:num w:numId="32" w16cid:durableId="419522223">
    <w:abstractNumId w:val="44"/>
  </w:num>
  <w:num w:numId="33" w16cid:durableId="1227716982">
    <w:abstractNumId w:val="45"/>
  </w:num>
  <w:num w:numId="34" w16cid:durableId="205995914">
    <w:abstractNumId w:val="34"/>
  </w:num>
  <w:num w:numId="35" w16cid:durableId="1542861551">
    <w:abstractNumId w:val="43"/>
  </w:num>
  <w:num w:numId="36" w16cid:durableId="971208914">
    <w:abstractNumId w:val="2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74278890">
    <w:abstractNumId w:val="19"/>
  </w:num>
  <w:num w:numId="38" w16cid:durableId="1697269301">
    <w:abstractNumId w:val="9"/>
  </w:num>
  <w:num w:numId="39" w16cid:durableId="1204446979">
    <w:abstractNumId w:val="49"/>
  </w:num>
  <w:num w:numId="40" w16cid:durableId="695666422">
    <w:abstractNumId w:val="26"/>
  </w:num>
  <w:num w:numId="41" w16cid:durableId="1367869807">
    <w:abstractNumId w:val="3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84721375">
    <w:abstractNumId w:val="28"/>
  </w:num>
  <w:num w:numId="43" w16cid:durableId="426731332">
    <w:abstractNumId w:val="20"/>
  </w:num>
  <w:num w:numId="44" w16cid:durableId="315495342">
    <w:abstractNumId w:val="8"/>
  </w:num>
  <w:num w:numId="45" w16cid:durableId="1764954223">
    <w:abstractNumId w:val="22"/>
  </w:num>
  <w:num w:numId="46" w16cid:durableId="1349605019">
    <w:abstractNumId w:val="39"/>
  </w:num>
  <w:num w:numId="47" w16cid:durableId="174806224">
    <w:abstractNumId w:val="4"/>
  </w:num>
  <w:num w:numId="48" w16cid:durableId="118770002">
    <w:abstractNumId w:val="13"/>
  </w:num>
  <w:num w:numId="49" w16cid:durableId="1825316200">
    <w:abstractNumId w:val="14"/>
  </w:num>
  <w:num w:numId="50" w16cid:durableId="1739784431">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aton, Teresa">
    <w15:presenceInfo w15:providerId="AD" w15:userId="S::tdeaton@idoa.IN.gov::74c1d8e3-b1b9-444b-9896-d97001523c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355C"/>
    <w:rsid w:val="00006D00"/>
    <w:rsid w:val="0000753B"/>
    <w:rsid w:val="00007A94"/>
    <w:rsid w:val="00007DC1"/>
    <w:rsid w:val="000101CE"/>
    <w:rsid w:val="0001109A"/>
    <w:rsid w:val="000110BB"/>
    <w:rsid w:val="00011390"/>
    <w:rsid w:val="00016A79"/>
    <w:rsid w:val="00016B93"/>
    <w:rsid w:val="00022ACD"/>
    <w:rsid w:val="00022DA1"/>
    <w:rsid w:val="00024139"/>
    <w:rsid w:val="0002682F"/>
    <w:rsid w:val="00026A14"/>
    <w:rsid w:val="0003061F"/>
    <w:rsid w:val="000319E9"/>
    <w:rsid w:val="000330AA"/>
    <w:rsid w:val="00033811"/>
    <w:rsid w:val="00035B6D"/>
    <w:rsid w:val="0003695A"/>
    <w:rsid w:val="00036CDF"/>
    <w:rsid w:val="00037DDB"/>
    <w:rsid w:val="000408D4"/>
    <w:rsid w:val="00045288"/>
    <w:rsid w:val="000461CF"/>
    <w:rsid w:val="000501CB"/>
    <w:rsid w:val="00051485"/>
    <w:rsid w:val="00051EB9"/>
    <w:rsid w:val="00051F86"/>
    <w:rsid w:val="000538DF"/>
    <w:rsid w:val="00053F45"/>
    <w:rsid w:val="0005434F"/>
    <w:rsid w:val="000563D9"/>
    <w:rsid w:val="000619D4"/>
    <w:rsid w:val="0006369F"/>
    <w:rsid w:val="00064385"/>
    <w:rsid w:val="0006440E"/>
    <w:rsid w:val="00065F5F"/>
    <w:rsid w:val="00066CD7"/>
    <w:rsid w:val="00066DA7"/>
    <w:rsid w:val="00067DCD"/>
    <w:rsid w:val="000705C9"/>
    <w:rsid w:val="000706BB"/>
    <w:rsid w:val="0007205C"/>
    <w:rsid w:val="000722BA"/>
    <w:rsid w:val="00072F8C"/>
    <w:rsid w:val="00074A2D"/>
    <w:rsid w:val="00076D95"/>
    <w:rsid w:val="000806C8"/>
    <w:rsid w:val="000807A9"/>
    <w:rsid w:val="0008270E"/>
    <w:rsid w:val="00084856"/>
    <w:rsid w:val="00084B55"/>
    <w:rsid w:val="00085113"/>
    <w:rsid w:val="00085151"/>
    <w:rsid w:val="00085D47"/>
    <w:rsid w:val="000860C4"/>
    <w:rsid w:val="00087B5B"/>
    <w:rsid w:val="00090A01"/>
    <w:rsid w:val="00091C8A"/>
    <w:rsid w:val="0009224B"/>
    <w:rsid w:val="0009357D"/>
    <w:rsid w:val="000953E7"/>
    <w:rsid w:val="000978EC"/>
    <w:rsid w:val="000A0688"/>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3FC3"/>
    <w:rsid w:val="000C442B"/>
    <w:rsid w:val="000C5B18"/>
    <w:rsid w:val="000C5EFF"/>
    <w:rsid w:val="000C68C1"/>
    <w:rsid w:val="000D0CBA"/>
    <w:rsid w:val="000D0F28"/>
    <w:rsid w:val="000D4F30"/>
    <w:rsid w:val="000D4FDC"/>
    <w:rsid w:val="000D62D4"/>
    <w:rsid w:val="000D7366"/>
    <w:rsid w:val="000D7DBC"/>
    <w:rsid w:val="000E241D"/>
    <w:rsid w:val="000E4CDE"/>
    <w:rsid w:val="000E57FA"/>
    <w:rsid w:val="000E670B"/>
    <w:rsid w:val="000E7869"/>
    <w:rsid w:val="000F086C"/>
    <w:rsid w:val="000F1932"/>
    <w:rsid w:val="000F5346"/>
    <w:rsid w:val="000F595D"/>
    <w:rsid w:val="0010007C"/>
    <w:rsid w:val="00100B53"/>
    <w:rsid w:val="0010193E"/>
    <w:rsid w:val="00103069"/>
    <w:rsid w:val="001031EF"/>
    <w:rsid w:val="00103729"/>
    <w:rsid w:val="00103E96"/>
    <w:rsid w:val="00104D92"/>
    <w:rsid w:val="00105FE9"/>
    <w:rsid w:val="00106EA3"/>
    <w:rsid w:val="001073BF"/>
    <w:rsid w:val="00110414"/>
    <w:rsid w:val="0011305E"/>
    <w:rsid w:val="0011332B"/>
    <w:rsid w:val="00113430"/>
    <w:rsid w:val="00113863"/>
    <w:rsid w:val="001157C5"/>
    <w:rsid w:val="0012216F"/>
    <w:rsid w:val="001228F1"/>
    <w:rsid w:val="0012399B"/>
    <w:rsid w:val="00126B83"/>
    <w:rsid w:val="00126F71"/>
    <w:rsid w:val="001319D2"/>
    <w:rsid w:val="00131D80"/>
    <w:rsid w:val="00133D5B"/>
    <w:rsid w:val="00135067"/>
    <w:rsid w:val="00141025"/>
    <w:rsid w:val="001418CF"/>
    <w:rsid w:val="00142150"/>
    <w:rsid w:val="00143A92"/>
    <w:rsid w:val="00144DE1"/>
    <w:rsid w:val="00144E42"/>
    <w:rsid w:val="00144E63"/>
    <w:rsid w:val="00145343"/>
    <w:rsid w:val="001460F7"/>
    <w:rsid w:val="001469E1"/>
    <w:rsid w:val="00146ECB"/>
    <w:rsid w:val="00150B51"/>
    <w:rsid w:val="00151929"/>
    <w:rsid w:val="00153294"/>
    <w:rsid w:val="00154295"/>
    <w:rsid w:val="0015471B"/>
    <w:rsid w:val="00160600"/>
    <w:rsid w:val="001627B8"/>
    <w:rsid w:val="001634FF"/>
    <w:rsid w:val="00163924"/>
    <w:rsid w:val="00163CA7"/>
    <w:rsid w:val="0016455F"/>
    <w:rsid w:val="00164F0A"/>
    <w:rsid w:val="0016515F"/>
    <w:rsid w:val="0016662B"/>
    <w:rsid w:val="00166940"/>
    <w:rsid w:val="001700E4"/>
    <w:rsid w:val="00173E24"/>
    <w:rsid w:val="00174912"/>
    <w:rsid w:val="00177444"/>
    <w:rsid w:val="001802F5"/>
    <w:rsid w:val="00180BF9"/>
    <w:rsid w:val="00180D5B"/>
    <w:rsid w:val="001826D1"/>
    <w:rsid w:val="0018351F"/>
    <w:rsid w:val="00184A8E"/>
    <w:rsid w:val="00185319"/>
    <w:rsid w:val="00186C07"/>
    <w:rsid w:val="00190004"/>
    <w:rsid w:val="00191A30"/>
    <w:rsid w:val="00192C01"/>
    <w:rsid w:val="00193C30"/>
    <w:rsid w:val="001A47B1"/>
    <w:rsid w:val="001A6081"/>
    <w:rsid w:val="001A69B6"/>
    <w:rsid w:val="001A6A65"/>
    <w:rsid w:val="001A73E7"/>
    <w:rsid w:val="001B08C4"/>
    <w:rsid w:val="001B0AB3"/>
    <w:rsid w:val="001B0CE0"/>
    <w:rsid w:val="001B284A"/>
    <w:rsid w:val="001B2F8B"/>
    <w:rsid w:val="001B7988"/>
    <w:rsid w:val="001D0A8A"/>
    <w:rsid w:val="001D0E94"/>
    <w:rsid w:val="001D3874"/>
    <w:rsid w:val="001D5D57"/>
    <w:rsid w:val="001E04E7"/>
    <w:rsid w:val="001E1184"/>
    <w:rsid w:val="001E1D11"/>
    <w:rsid w:val="001E341D"/>
    <w:rsid w:val="001E377F"/>
    <w:rsid w:val="001E44C1"/>
    <w:rsid w:val="001F097C"/>
    <w:rsid w:val="001F427F"/>
    <w:rsid w:val="001F4933"/>
    <w:rsid w:val="001F5C30"/>
    <w:rsid w:val="001F6223"/>
    <w:rsid w:val="001F628A"/>
    <w:rsid w:val="001F633D"/>
    <w:rsid w:val="001F6F00"/>
    <w:rsid w:val="002010EE"/>
    <w:rsid w:val="00202A0E"/>
    <w:rsid w:val="0020379F"/>
    <w:rsid w:val="00203B68"/>
    <w:rsid w:val="00204DAA"/>
    <w:rsid w:val="00205B88"/>
    <w:rsid w:val="0020657B"/>
    <w:rsid w:val="002072A3"/>
    <w:rsid w:val="0020735E"/>
    <w:rsid w:val="002079E7"/>
    <w:rsid w:val="00211A7D"/>
    <w:rsid w:val="00211F27"/>
    <w:rsid w:val="002141CF"/>
    <w:rsid w:val="002148F5"/>
    <w:rsid w:val="00214F3A"/>
    <w:rsid w:val="00216D57"/>
    <w:rsid w:val="002170A8"/>
    <w:rsid w:val="002211D2"/>
    <w:rsid w:val="002219BA"/>
    <w:rsid w:val="00221F77"/>
    <w:rsid w:val="002231A9"/>
    <w:rsid w:val="0022667E"/>
    <w:rsid w:val="00227197"/>
    <w:rsid w:val="00227E6C"/>
    <w:rsid w:val="00230A96"/>
    <w:rsid w:val="00231532"/>
    <w:rsid w:val="002316ED"/>
    <w:rsid w:val="0023208B"/>
    <w:rsid w:val="00234222"/>
    <w:rsid w:val="002344D5"/>
    <w:rsid w:val="00234C7C"/>
    <w:rsid w:val="002360D4"/>
    <w:rsid w:val="00236D38"/>
    <w:rsid w:val="00236DDF"/>
    <w:rsid w:val="00236E8F"/>
    <w:rsid w:val="00241191"/>
    <w:rsid w:val="002449FC"/>
    <w:rsid w:val="00247462"/>
    <w:rsid w:val="00247832"/>
    <w:rsid w:val="0025488F"/>
    <w:rsid w:val="00254A9E"/>
    <w:rsid w:val="00254AC8"/>
    <w:rsid w:val="00255C83"/>
    <w:rsid w:val="00260525"/>
    <w:rsid w:val="002611C6"/>
    <w:rsid w:val="002611ED"/>
    <w:rsid w:val="002626A1"/>
    <w:rsid w:val="002626A6"/>
    <w:rsid w:val="00270F24"/>
    <w:rsid w:val="002710F0"/>
    <w:rsid w:val="00271412"/>
    <w:rsid w:val="00272FBA"/>
    <w:rsid w:val="0027320C"/>
    <w:rsid w:val="002754CD"/>
    <w:rsid w:val="00280696"/>
    <w:rsid w:val="0028180D"/>
    <w:rsid w:val="00281A81"/>
    <w:rsid w:val="0028246A"/>
    <w:rsid w:val="00282777"/>
    <w:rsid w:val="0028300A"/>
    <w:rsid w:val="00287B67"/>
    <w:rsid w:val="002908C2"/>
    <w:rsid w:val="0029115A"/>
    <w:rsid w:val="0029459E"/>
    <w:rsid w:val="00297AF8"/>
    <w:rsid w:val="002A4A9F"/>
    <w:rsid w:val="002A6123"/>
    <w:rsid w:val="002B333A"/>
    <w:rsid w:val="002B4BB7"/>
    <w:rsid w:val="002B7977"/>
    <w:rsid w:val="002C16ED"/>
    <w:rsid w:val="002C2E09"/>
    <w:rsid w:val="002C410A"/>
    <w:rsid w:val="002C42D5"/>
    <w:rsid w:val="002C6586"/>
    <w:rsid w:val="002C757D"/>
    <w:rsid w:val="002D1948"/>
    <w:rsid w:val="002D5293"/>
    <w:rsid w:val="002D6F78"/>
    <w:rsid w:val="002E0630"/>
    <w:rsid w:val="002E142A"/>
    <w:rsid w:val="002E1494"/>
    <w:rsid w:val="002E1676"/>
    <w:rsid w:val="002E1E8C"/>
    <w:rsid w:val="002F1EE4"/>
    <w:rsid w:val="002F36AC"/>
    <w:rsid w:val="002F3B44"/>
    <w:rsid w:val="002F5B98"/>
    <w:rsid w:val="002F633C"/>
    <w:rsid w:val="002F6682"/>
    <w:rsid w:val="002F700D"/>
    <w:rsid w:val="0030096E"/>
    <w:rsid w:val="00301820"/>
    <w:rsid w:val="00302DA3"/>
    <w:rsid w:val="003037B9"/>
    <w:rsid w:val="00303CE5"/>
    <w:rsid w:val="0030580D"/>
    <w:rsid w:val="00310A30"/>
    <w:rsid w:val="00313E9F"/>
    <w:rsid w:val="00314503"/>
    <w:rsid w:val="0031651B"/>
    <w:rsid w:val="00316B21"/>
    <w:rsid w:val="003177E4"/>
    <w:rsid w:val="00320910"/>
    <w:rsid w:val="00320EBA"/>
    <w:rsid w:val="0032124B"/>
    <w:rsid w:val="00322AAB"/>
    <w:rsid w:val="0032500D"/>
    <w:rsid w:val="00327CEC"/>
    <w:rsid w:val="0033258F"/>
    <w:rsid w:val="003339B7"/>
    <w:rsid w:val="003343EE"/>
    <w:rsid w:val="00334EE9"/>
    <w:rsid w:val="00336ADF"/>
    <w:rsid w:val="00340580"/>
    <w:rsid w:val="0034479F"/>
    <w:rsid w:val="00346621"/>
    <w:rsid w:val="00346664"/>
    <w:rsid w:val="00347DE6"/>
    <w:rsid w:val="00363789"/>
    <w:rsid w:val="00363B8F"/>
    <w:rsid w:val="00364813"/>
    <w:rsid w:val="003675BE"/>
    <w:rsid w:val="003727D2"/>
    <w:rsid w:val="00372FE1"/>
    <w:rsid w:val="003731CA"/>
    <w:rsid w:val="00376045"/>
    <w:rsid w:val="003806DD"/>
    <w:rsid w:val="00380C58"/>
    <w:rsid w:val="003810E3"/>
    <w:rsid w:val="0038140A"/>
    <w:rsid w:val="003821C4"/>
    <w:rsid w:val="00385608"/>
    <w:rsid w:val="0038590C"/>
    <w:rsid w:val="00386E25"/>
    <w:rsid w:val="00387CD4"/>
    <w:rsid w:val="003904E4"/>
    <w:rsid w:val="00393CB6"/>
    <w:rsid w:val="003943E3"/>
    <w:rsid w:val="0039553F"/>
    <w:rsid w:val="003965C4"/>
    <w:rsid w:val="003A0479"/>
    <w:rsid w:val="003A0D52"/>
    <w:rsid w:val="003A2068"/>
    <w:rsid w:val="003A39DC"/>
    <w:rsid w:val="003A43C3"/>
    <w:rsid w:val="003A56FC"/>
    <w:rsid w:val="003A738C"/>
    <w:rsid w:val="003B0260"/>
    <w:rsid w:val="003B0BB4"/>
    <w:rsid w:val="003B197F"/>
    <w:rsid w:val="003B34F9"/>
    <w:rsid w:val="003B7071"/>
    <w:rsid w:val="003B794C"/>
    <w:rsid w:val="003C2434"/>
    <w:rsid w:val="003C4FDD"/>
    <w:rsid w:val="003C5CE4"/>
    <w:rsid w:val="003C6ABC"/>
    <w:rsid w:val="003C7CA2"/>
    <w:rsid w:val="003D011A"/>
    <w:rsid w:val="003D2258"/>
    <w:rsid w:val="003D24CA"/>
    <w:rsid w:val="003D3493"/>
    <w:rsid w:val="003D486D"/>
    <w:rsid w:val="003D541B"/>
    <w:rsid w:val="003D74A4"/>
    <w:rsid w:val="003E137C"/>
    <w:rsid w:val="003E2CB1"/>
    <w:rsid w:val="003E3719"/>
    <w:rsid w:val="003E5646"/>
    <w:rsid w:val="003F1434"/>
    <w:rsid w:val="003F1EB1"/>
    <w:rsid w:val="003F5094"/>
    <w:rsid w:val="003F5E42"/>
    <w:rsid w:val="003F65B0"/>
    <w:rsid w:val="003F76CB"/>
    <w:rsid w:val="003F76F3"/>
    <w:rsid w:val="003F7B7A"/>
    <w:rsid w:val="00401AEE"/>
    <w:rsid w:val="004023BA"/>
    <w:rsid w:val="00404034"/>
    <w:rsid w:val="00406D62"/>
    <w:rsid w:val="00407107"/>
    <w:rsid w:val="00411D43"/>
    <w:rsid w:val="004137C3"/>
    <w:rsid w:val="00415449"/>
    <w:rsid w:val="00415D24"/>
    <w:rsid w:val="00415DAF"/>
    <w:rsid w:val="004160FD"/>
    <w:rsid w:val="00417234"/>
    <w:rsid w:val="00417B23"/>
    <w:rsid w:val="00417C70"/>
    <w:rsid w:val="0042074C"/>
    <w:rsid w:val="00420DEE"/>
    <w:rsid w:val="00421538"/>
    <w:rsid w:val="00421C60"/>
    <w:rsid w:val="00421E94"/>
    <w:rsid w:val="00430906"/>
    <w:rsid w:val="00430D11"/>
    <w:rsid w:val="004339A6"/>
    <w:rsid w:val="00433DC0"/>
    <w:rsid w:val="00434271"/>
    <w:rsid w:val="00434508"/>
    <w:rsid w:val="0043689E"/>
    <w:rsid w:val="00437B03"/>
    <w:rsid w:val="00440346"/>
    <w:rsid w:val="00443EC2"/>
    <w:rsid w:val="004444C6"/>
    <w:rsid w:val="004476E0"/>
    <w:rsid w:val="004510EA"/>
    <w:rsid w:val="004518D6"/>
    <w:rsid w:val="00451C4D"/>
    <w:rsid w:val="004524AB"/>
    <w:rsid w:val="0045340B"/>
    <w:rsid w:val="004542C8"/>
    <w:rsid w:val="004574C6"/>
    <w:rsid w:val="00457927"/>
    <w:rsid w:val="00461B0C"/>
    <w:rsid w:val="0046261B"/>
    <w:rsid w:val="004630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8069B"/>
    <w:rsid w:val="00480927"/>
    <w:rsid w:val="0048248A"/>
    <w:rsid w:val="0048324B"/>
    <w:rsid w:val="00484903"/>
    <w:rsid w:val="0048560D"/>
    <w:rsid w:val="004907DD"/>
    <w:rsid w:val="00493D75"/>
    <w:rsid w:val="004A0B57"/>
    <w:rsid w:val="004A0D44"/>
    <w:rsid w:val="004A1A08"/>
    <w:rsid w:val="004A1FC8"/>
    <w:rsid w:val="004A43C8"/>
    <w:rsid w:val="004A6193"/>
    <w:rsid w:val="004A71B1"/>
    <w:rsid w:val="004B0A6D"/>
    <w:rsid w:val="004B5A3D"/>
    <w:rsid w:val="004B6A1E"/>
    <w:rsid w:val="004C0325"/>
    <w:rsid w:val="004C0F09"/>
    <w:rsid w:val="004C19DC"/>
    <w:rsid w:val="004C2FEC"/>
    <w:rsid w:val="004C631C"/>
    <w:rsid w:val="004C63AB"/>
    <w:rsid w:val="004C766F"/>
    <w:rsid w:val="004C7E2C"/>
    <w:rsid w:val="004D0446"/>
    <w:rsid w:val="004D09AF"/>
    <w:rsid w:val="004D1A31"/>
    <w:rsid w:val="004D275C"/>
    <w:rsid w:val="004D34FD"/>
    <w:rsid w:val="004D39EB"/>
    <w:rsid w:val="004D3DE1"/>
    <w:rsid w:val="004D43FF"/>
    <w:rsid w:val="004D574E"/>
    <w:rsid w:val="004D5C54"/>
    <w:rsid w:val="004D7747"/>
    <w:rsid w:val="004E0788"/>
    <w:rsid w:val="004E3A7D"/>
    <w:rsid w:val="004E4C9E"/>
    <w:rsid w:val="004E4F87"/>
    <w:rsid w:val="004E659F"/>
    <w:rsid w:val="004E70D8"/>
    <w:rsid w:val="004F1D42"/>
    <w:rsid w:val="004F2BE4"/>
    <w:rsid w:val="004F4780"/>
    <w:rsid w:val="004F54B0"/>
    <w:rsid w:val="004F59D6"/>
    <w:rsid w:val="004F7CD3"/>
    <w:rsid w:val="00503C24"/>
    <w:rsid w:val="00505389"/>
    <w:rsid w:val="005058BA"/>
    <w:rsid w:val="00506218"/>
    <w:rsid w:val="00507E00"/>
    <w:rsid w:val="005112F7"/>
    <w:rsid w:val="0052009B"/>
    <w:rsid w:val="00520B3F"/>
    <w:rsid w:val="0052202C"/>
    <w:rsid w:val="005225A9"/>
    <w:rsid w:val="0052315E"/>
    <w:rsid w:val="005245E8"/>
    <w:rsid w:val="005256CA"/>
    <w:rsid w:val="00527003"/>
    <w:rsid w:val="0053050E"/>
    <w:rsid w:val="005317C3"/>
    <w:rsid w:val="0053196E"/>
    <w:rsid w:val="00533468"/>
    <w:rsid w:val="005334CC"/>
    <w:rsid w:val="00534B3E"/>
    <w:rsid w:val="00536031"/>
    <w:rsid w:val="00537B62"/>
    <w:rsid w:val="005407A8"/>
    <w:rsid w:val="00541C9D"/>
    <w:rsid w:val="00542A7B"/>
    <w:rsid w:val="00542E70"/>
    <w:rsid w:val="00545397"/>
    <w:rsid w:val="005467FD"/>
    <w:rsid w:val="005500EA"/>
    <w:rsid w:val="00550679"/>
    <w:rsid w:val="00550CE0"/>
    <w:rsid w:val="0055263B"/>
    <w:rsid w:val="0055459D"/>
    <w:rsid w:val="00554AC1"/>
    <w:rsid w:val="00557127"/>
    <w:rsid w:val="00560DDD"/>
    <w:rsid w:val="0056190F"/>
    <w:rsid w:val="00562B9E"/>
    <w:rsid w:val="00564BB4"/>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3B2B"/>
    <w:rsid w:val="005874CE"/>
    <w:rsid w:val="005917C5"/>
    <w:rsid w:val="0059262F"/>
    <w:rsid w:val="00592656"/>
    <w:rsid w:val="005930E9"/>
    <w:rsid w:val="005945E7"/>
    <w:rsid w:val="0059516D"/>
    <w:rsid w:val="00595B8F"/>
    <w:rsid w:val="005972B6"/>
    <w:rsid w:val="005A2A31"/>
    <w:rsid w:val="005A3EB9"/>
    <w:rsid w:val="005A53BC"/>
    <w:rsid w:val="005A64CE"/>
    <w:rsid w:val="005A74F3"/>
    <w:rsid w:val="005B7D9E"/>
    <w:rsid w:val="005C46D4"/>
    <w:rsid w:val="005C59F4"/>
    <w:rsid w:val="005C6733"/>
    <w:rsid w:val="005C697D"/>
    <w:rsid w:val="005C6DD9"/>
    <w:rsid w:val="005D44C3"/>
    <w:rsid w:val="005D46FC"/>
    <w:rsid w:val="005D5447"/>
    <w:rsid w:val="005D7D0E"/>
    <w:rsid w:val="005E0506"/>
    <w:rsid w:val="005E331B"/>
    <w:rsid w:val="005E45FD"/>
    <w:rsid w:val="005E4A88"/>
    <w:rsid w:val="005F268B"/>
    <w:rsid w:val="005F4707"/>
    <w:rsid w:val="005F4D3C"/>
    <w:rsid w:val="005F5257"/>
    <w:rsid w:val="005F5A10"/>
    <w:rsid w:val="005F5F78"/>
    <w:rsid w:val="005F60CA"/>
    <w:rsid w:val="005F66B1"/>
    <w:rsid w:val="005F78DD"/>
    <w:rsid w:val="006002A8"/>
    <w:rsid w:val="0060100C"/>
    <w:rsid w:val="0060115E"/>
    <w:rsid w:val="006016D0"/>
    <w:rsid w:val="00603B8C"/>
    <w:rsid w:val="00603B97"/>
    <w:rsid w:val="006047A0"/>
    <w:rsid w:val="00610179"/>
    <w:rsid w:val="00610416"/>
    <w:rsid w:val="006139BB"/>
    <w:rsid w:val="0061637D"/>
    <w:rsid w:val="00617802"/>
    <w:rsid w:val="00620172"/>
    <w:rsid w:val="00621F8B"/>
    <w:rsid w:val="0062309C"/>
    <w:rsid w:val="00623560"/>
    <w:rsid w:val="00623684"/>
    <w:rsid w:val="006241E2"/>
    <w:rsid w:val="006245DC"/>
    <w:rsid w:val="00624E29"/>
    <w:rsid w:val="00627513"/>
    <w:rsid w:val="006302C5"/>
    <w:rsid w:val="00631B96"/>
    <w:rsid w:val="0063268A"/>
    <w:rsid w:val="006349EE"/>
    <w:rsid w:val="00634F52"/>
    <w:rsid w:val="00634FB2"/>
    <w:rsid w:val="00635F4E"/>
    <w:rsid w:val="00636011"/>
    <w:rsid w:val="00636D62"/>
    <w:rsid w:val="00640632"/>
    <w:rsid w:val="0064144E"/>
    <w:rsid w:val="00641E73"/>
    <w:rsid w:val="00642435"/>
    <w:rsid w:val="00642ECA"/>
    <w:rsid w:val="0064324C"/>
    <w:rsid w:val="0064334C"/>
    <w:rsid w:val="006472E0"/>
    <w:rsid w:val="00647C95"/>
    <w:rsid w:val="006500CE"/>
    <w:rsid w:val="00650A0E"/>
    <w:rsid w:val="006524B1"/>
    <w:rsid w:val="0065274D"/>
    <w:rsid w:val="00654158"/>
    <w:rsid w:val="00654663"/>
    <w:rsid w:val="00655DDD"/>
    <w:rsid w:val="00662CE0"/>
    <w:rsid w:val="006630B8"/>
    <w:rsid w:val="0066331D"/>
    <w:rsid w:val="00672D18"/>
    <w:rsid w:val="006733D7"/>
    <w:rsid w:val="00674E70"/>
    <w:rsid w:val="00675A91"/>
    <w:rsid w:val="00675ADC"/>
    <w:rsid w:val="00675FF0"/>
    <w:rsid w:val="00677D4B"/>
    <w:rsid w:val="0068015F"/>
    <w:rsid w:val="00680448"/>
    <w:rsid w:val="006804D3"/>
    <w:rsid w:val="00683BBF"/>
    <w:rsid w:val="0068531D"/>
    <w:rsid w:val="00687F3F"/>
    <w:rsid w:val="00692938"/>
    <w:rsid w:val="006938AA"/>
    <w:rsid w:val="00695DD7"/>
    <w:rsid w:val="0069679D"/>
    <w:rsid w:val="006A420E"/>
    <w:rsid w:val="006A5EB5"/>
    <w:rsid w:val="006A60AF"/>
    <w:rsid w:val="006A782C"/>
    <w:rsid w:val="006B0ED3"/>
    <w:rsid w:val="006B1296"/>
    <w:rsid w:val="006B4C62"/>
    <w:rsid w:val="006B5267"/>
    <w:rsid w:val="006B586E"/>
    <w:rsid w:val="006C109A"/>
    <w:rsid w:val="006C298C"/>
    <w:rsid w:val="006C29A0"/>
    <w:rsid w:val="006C318C"/>
    <w:rsid w:val="006C5C30"/>
    <w:rsid w:val="006C5F5B"/>
    <w:rsid w:val="006C7E9B"/>
    <w:rsid w:val="006D28FE"/>
    <w:rsid w:val="006D2B9B"/>
    <w:rsid w:val="006D3470"/>
    <w:rsid w:val="006D34ED"/>
    <w:rsid w:val="006D3A9E"/>
    <w:rsid w:val="006D48C8"/>
    <w:rsid w:val="006D5B89"/>
    <w:rsid w:val="006D6AE9"/>
    <w:rsid w:val="006D706E"/>
    <w:rsid w:val="006D708B"/>
    <w:rsid w:val="006D7C43"/>
    <w:rsid w:val="006E45EA"/>
    <w:rsid w:val="006E5296"/>
    <w:rsid w:val="006E6329"/>
    <w:rsid w:val="006E71A5"/>
    <w:rsid w:val="006E7447"/>
    <w:rsid w:val="006F0B9D"/>
    <w:rsid w:val="006F3534"/>
    <w:rsid w:val="006F77A3"/>
    <w:rsid w:val="0070193E"/>
    <w:rsid w:val="00702755"/>
    <w:rsid w:val="00705F44"/>
    <w:rsid w:val="00707C92"/>
    <w:rsid w:val="007100E2"/>
    <w:rsid w:val="0071542C"/>
    <w:rsid w:val="007159A0"/>
    <w:rsid w:val="00716540"/>
    <w:rsid w:val="0072059C"/>
    <w:rsid w:val="00722CDC"/>
    <w:rsid w:val="007311C4"/>
    <w:rsid w:val="00731DB9"/>
    <w:rsid w:val="0073254B"/>
    <w:rsid w:val="00732A9E"/>
    <w:rsid w:val="00733B83"/>
    <w:rsid w:val="00733E4E"/>
    <w:rsid w:val="00734F1D"/>
    <w:rsid w:val="00740CBA"/>
    <w:rsid w:val="00742736"/>
    <w:rsid w:val="0074328F"/>
    <w:rsid w:val="00746223"/>
    <w:rsid w:val="00746B6E"/>
    <w:rsid w:val="0075091E"/>
    <w:rsid w:val="00752793"/>
    <w:rsid w:val="00753360"/>
    <w:rsid w:val="0075406D"/>
    <w:rsid w:val="007574FC"/>
    <w:rsid w:val="007602AD"/>
    <w:rsid w:val="0076046F"/>
    <w:rsid w:val="00761CB0"/>
    <w:rsid w:val="0076240E"/>
    <w:rsid w:val="007628C3"/>
    <w:rsid w:val="00764D3A"/>
    <w:rsid w:val="00767DF3"/>
    <w:rsid w:val="00770179"/>
    <w:rsid w:val="007710A1"/>
    <w:rsid w:val="007718D5"/>
    <w:rsid w:val="007779CB"/>
    <w:rsid w:val="00777F1F"/>
    <w:rsid w:val="007805A7"/>
    <w:rsid w:val="00780D97"/>
    <w:rsid w:val="007832BA"/>
    <w:rsid w:val="00783515"/>
    <w:rsid w:val="00783A3B"/>
    <w:rsid w:val="00783B41"/>
    <w:rsid w:val="00785B86"/>
    <w:rsid w:val="00786309"/>
    <w:rsid w:val="00787D54"/>
    <w:rsid w:val="00787DA3"/>
    <w:rsid w:val="00791139"/>
    <w:rsid w:val="00791EF3"/>
    <w:rsid w:val="00792292"/>
    <w:rsid w:val="00794343"/>
    <w:rsid w:val="007960D7"/>
    <w:rsid w:val="00796352"/>
    <w:rsid w:val="00796A48"/>
    <w:rsid w:val="007A0E18"/>
    <w:rsid w:val="007A121B"/>
    <w:rsid w:val="007A19DD"/>
    <w:rsid w:val="007A216A"/>
    <w:rsid w:val="007A40C7"/>
    <w:rsid w:val="007A42FF"/>
    <w:rsid w:val="007A48CF"/>
    <w:rsid w:val="007A6AB0"/>
    <w:rsid w:val="007B03B2"/>
    <w:rsid w:val="007B2215"/>
    <w:rsid w:val="007B3213"/>
    <w:rsid w:val="007B3FDB"/>
    <w:rsid w:val="007B5D53"/>
    <w:rsid w:val="007B6EAC"/>
    <w:rsid w:val="007B6F9E"/>
    <w:rsid w:val="007B72F6"/>
    <w:rsid w:val="007C0A5E"/>
    <w:rsid w:val="007C4A73"/>
    <w:rsid w:val="007C5AEB"/>
    <w:rsid w:val="007C5DE7"/>
    <w:rsid w:val="007C751E"/>
    <w:rsid w:val="007D1205"/>
    <w:rsid w:val="007D232F"/>
    <w:rsid w:val="007D3269"/>
    <w:rsid w:val="007D3641"/>
    <w:rsid w:val="007D41B5"/>
    <w:rsid w:val="007D6411"/>
    <w:rsid w:val="007D7919"/>
    <w:rsid w:val="007E04B3"/>
    <w:rsid w:val="007E64BB"/>
    <w:rsid w:val="007E72D6"/>
    <w:rsid w:val="007F026F"/>
    <w:rsid w:val="007F10D4"/>
    <w:rsid w:val="007F27FA"/>
    <w:rsid w:val="007F3E51"/>
    <w:rsid w:val="007F5153"/>
    <w:rsid w:val="007F77B2"/>
    <w:rsid w:val="007F7AE4"/>
    <w:rsid w:val="00800199"/>
    <w:rsid w:val="00800FDA"/>
    <w:rsid w:val="00802491"/>
    <w:rsid w:val="00805EB4"/>
    <w:rsid w:val="0081142F"/>
    <w:rsid w:val="00811B3E"/>
    <w:rsid w:val="00812059"/>
    <w:rsid w:val="008124D7"/>
    <w:rsid w:val="008126BC"/>
    <w:rsid w:val="008126DF"/>
    <w:rsid w:val="00813285"/>
    <w:rsid w:val="00813CEC"/>
    <w:rsid w:val="008142AA"/>
    <w:rsid w:val="0081702A"/>
    <w:rsid w:val="00823391"/>
    <w:rsid w:val="008240A0"/>
    <w:rsid w:val="00830BC6"/>
    <w:rsid w:val="008315E5"/>
    <w:rsid w:val="008320F1"/>
    <w:rsid w:val="008360CF"/>
    <w:rsid w:val="00840B8D"/>
    <w:rsid w:val="00841844"/>
    <w:rsid w:val="00842BDD"/>
    <w:rsid w:val="008507D5"/>
    <w:rsid w:val="00850BB3"/>
    <w:rsid w:val="00851C19"/>
    <w:rsid w:val="00851D4E"/>
    <w:rsid w:val="008521E0"/>
    <w:rsid w:val="00854653"/>
    <w:rsid w:val="00854F6E"/>
    <w:rsid w:val="00855D6E"/>
    <w:rsid w:val="008562EA"/>
    <w:rsid w:val="00857B62"/>
    <w:rsid w:val="0086021B"/>
    <w:rsid w:val="0086139C"/>
    <w:rsid w:val="00861C05"/>
    <w:rsid w:val="00863667"/>
    <w:rsid w:val="00864CDA"/>
    <w:rsid w:val="00867861"/>
    <w:rsid w:val="00870C94"/>
    <w:rsid w:val="00872C58"/>
    <w:rsid w:val="00872CEA"/>
    <w:rsid w:val="008769F3"/>
    <w:rsid w:val="00880D66"/>
    <w:rsid w:val="00881424"/>
    <w:rsid w:val="0088731F"/>
    <w:rsid w:val="008919B7"/>
    <w:rsid w:val="00894210"/>
    <w:rsid w:val="0089493F"/>
    <w:rsid w:val="00894BDC"/>
    <w:rsid w:val="0089540D"/>
    <w:rsid w:val="00895EC0"/>
    <w:rsid w:val="00896297"/>
    <w:rsid w:val="0089729E"/>
    <w:rsid w:val="008A19C4"/>
    <w:rsid w:val="008A37A0"/>
    <w:rsid w:val="008A3EB7"/>
    <w:rsid w:val="008A6909"/>
    <w:rsid w:val="008A72D9"/>
    <w:rsid w:val="008B0843"/>
    <w:rsid w:val="008B143A"/>
    <w:rsid w:val="008B4B60"/>
    <w:rsid w:val="008B5064"/>
    <w:rsid w:val="008C011A"/>
    <w:rsid w:val="008C0878"/>
    <w:rsid w:val="008C28B4"/>
    <w:rsid w:val="008C5171"/>
    <w:rsid w:val="008C51BC"/>
    <w:rsid w:val="008C5EA1"/>
    <w:rsid w:val="008C641F"/>
    <w:rsid w:val="008C681F"/>
    <w:rsid w:val="008C6CD7"/>
    <w:rsid w:val="008C7056"/>
    <w:rsid w:val="008D1D22"/>
    <w:rsid w:val="008E0BF9"/>
    <w:rsid w:val="008E1EBA"/>
    <w:rsid w:val="008E34A3"/>
    <w:rsid w:val="008E5590"/>
    <w:rsid w:val="008F127B"/>
    <w:rsid w:val="008F141D"/>
    <w:rsid w:val="008F22F2"/>
    <w:rsid w:val="008F276C"/>
    <w:rsid w:val="008F52E5"/>
    <w:rsid w:val="008F5E5C"/>
    <w:rsid w:val="008F60E2"/>
    <w:rsid w:val="00903CFB"/>
    <w:rsid w:val="0090424A"/>
    <w:rsid w:val="0091095E"/>
    <w:rsid w:val="00910B5A"/>
    <w:rsid w:val="00911330"/>
    <w:rsid w:val="00912844"/>
    <w:rsid w:val="0091317E"/>
    <w:rsid w:val="009131B3"/>
    <w:rsid w:val="0091367A"/>
    <w:rsid w:val="00914A02"/>
    <w:rsid w:val="00915018"/>
    <w:rsid w:val="009175FE"/>
    <w:rsid w:val="00920C3C"/>
    <w:rsid w:val="009217BB"/>
    <w:rsid w:val="00921892"/>
    <w:rsid w:val="00922DE5"/>
    <w:rsid w:val="00924925"/>
    <w:rsid w:val="009254AE"/>
    <w:rsid w:val="00925529"/>
    <w:rsid w:val="00925AF1"/>
    <w:rsid w:val="0092783D"/>
    <w:rsid w:val="00930919"/>
    <w:rsid w:val="00931358"/>
    <w:rsid w:val="00931841"/>
    <w:rsid w:val="0093228F"/>
    <w:rsid w:val="00934939"/>
    <w:rsid w:val="009367D4"/>
    <w:rsid w:val="00936899"/>
    <w:rsid w:val="00941482"/>
    <w:rsid w:val="009419A0"/>
    <w:rsid w:val="00941B12"/>
    <w:rsid w:val="00942DB2"/>
    <w:rsid w:val="00944A9C"/>
    <w:rsid w:val="00945332"/>
    <w:rsid w:val="009519EA"/>
    <w:rsid w:val="0095614B"/>
    <w:rsid w:val="0095658D"/>
    <w:rsid w:val="00956662"/>
    <w:rsid w:val="00957E4B"/>
    <w:rsid w:val="00961FF8"/>
    <w:rsid w:val="009645C8"/>
    <w:rsid w:val="00964AE6"/>
    <w:rsid w:val="00970399"/>
    <w:rsid w:val="00970B4B"/>
    <w:rsid w:val="009723E1"/>
    <w:rsid w:val="00973753"/>
    <w:rsid w:val="00973942"/>
    <w:rsid w:val="00974D76"/>
    <w:rsid w:val="00981F47"/>
    <w:rsid w:val="009820BF"/>
    <w:rsid w:val="00982EC4"/>
    <w:rsid w:val="009905FE"/>
    <w:rsid w:val="00996413"/>
    <w:rsid w:val="009A0FF2"/>
    <w:rsid w:val="009A11A6"/>
    <w:rsid w:val="009A3B74"/>
    <w:rsid w:val="009A5C6D"/>
    <w:rsid w:val="009A60C2"/>
    <w:rsid w:val="009A636B"/>
    <w:rsid w:val="009B06DB"/>
    <w:rsid w:val="009B5F7F"/>
    <w:rsid w:val="009B6639"/>
    <w:rsid w:val="009B6DDA"/>
    <w:rsid w:val="009C0733"/>
    <w:rsid w:val="009C09D1"/>
    <w:rsid w:val="009C3E58"/>
    <w:rsid w:val="009C649E"/>
    <w:rsid w:val="009C784E"/>
    <w:rsid w:val="009C7925"/>
    <w:rsid w:val="009D103E"/>
    <w:rsid w:val="009D1D59"/>
    <w:rsid w:val="009D6230"/>
    <w:rsid w:val="009D635A"/>
    <w:rsid w:val="009D71E8"/>
    <w:rsid w:val="009E09D7"/>
    <w:rsid w:val="009E17DE"/>
    <w:rsid w:val="009E23BF"/>
    <w:rsid w:val="009E3178"/>
    <w:rsid w:val="009E432B"/>
    <w:rsid w:val="009E5925"/>
    <w:rsid w:val="009E7B34"/>
    <w:rsid w:val="009F0389"/>
    <w:rsid w:val="009F4F28"/>
    <w:rsid w:val="009F5D8E"/>
    <w:rsid w:val="00A02296"/>
    <w:rsid w:val="00A02599"/>
    <w:rsid w:val="00A039C9"/>
    <w:rsid w:val="00A05B53"/>
    <w:rsid w:val="00A05BD9"/>
    <w:rsid w:val="00A07302"/>
    <w:rsid w:val="00A0784B"/>
    <w:rsid w:val="00A10D69"/>
    <w:rsid w:val="00A10E20"/>
    <w:rsid w:val="00A11587"/>
    <w:rsid w:val="00A1268D"/>
    <w:rsid w:val="00A12764"/>
    <w:rsid w:val="00A13BA5"/>
    <w:rsid w:val="00A15257"/>
    <w:rsid w:val="00A15441"/>
    <w:rsid w:val="00A16733"/>
    <w:rsid w:val="00A171A1"/>
    <w:rsid w:val="00A21070"/>
    <w:rsid w:val="00A21837"/>
    <w:rsid w:val="00A2256F"/>
    <w:rsid w:val="00A24527"/>
    <w:rsid w:val="00A24EDA"/>
    <w:rsid w:val="00A267BC"/>
    <w:rsid w:val="00A26D8B"/>
    <w:rsid w:val="00A31BDA"/>
    <w:rsid w:val="00A32595"/>
    <w:rsid w:val="00A32960"/>
    <w:rsid w:val="00A331BB"/>
    <w:rsid w:val="00A34567"/>
    <w:rsid w:val="00A356A4"/>
    <w:rsid w:val="00A35A71"/>
    <w:rsid w:val="00A35C9E"/>
    <w:rsid w:val="00A36D98"/>
    <w:rsid w:val="00A4107A"/>
    <w:rsid w:val="00A446C5"/>
    <w:rsid w:val="00A45318"/>
    <w:rsid w:val="00A45393"/>
    <w:rsid w:val="00A45540"/>
    <w:rsid w:val="00A476C6"/>
    <w:rsid w:val="00A51F92"/>
    <w:rsid w:val="00A52EBB"/>
    <w:rsid w:val="00A53FC5"/>
    <w:rsid w:val="00A5425F"/>
    <w:rsid w:val="00A55400"/>
    <w:rsid w:val="00A5634D"/>
    <w:rsid w:val="00A603A3"/>
    <w:rsid w:val="00A60D90"/>
    <w:rsid w:val="00A61696"/>
    <w:rsid w:val="00A636F3"/>
    <w:rsid w:val="00A64F82"/>
    <w:rsid w:val="00A65363"/>
    <w:rsid w:val="00A6555D"/>
    <w:rsid w:val="00A70AC0"/>
    <w:rsid w:val="00A714CF"/>
    <w:rsid w:val="00A7300E"/>
    <w:rsid w:val="00A8259F"/>
    <w:rsid w:val="00A847F3"/>
    <w:rsid w:val="00A9252F"/>
    <w:rsid w:val="00A92BE8"/>
    <w:rsid w:val="00A92FCE"/>
    <w:rsid w:val="00A9578F"/>
    <w:rsid w:val="00A95F32"/>
    <w:rsid w:val="00A968E7"/>
    <w:rsid w:val="00A969E3"/>
    <w:rsid w:val="00A97021"/>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3246"/>
    <w:rsid w:val="00AC35DB"/>
    <w:rsid w:val="00AC49ED"/>
    <w:rsid w:val="00AC4B81"/>
    <w:rsid w:val="00AC649E"/>
    <w:rsid w:val="00AC68E8"/>
    <w:rsid w:val="00AC6F98"/>
    <w:rsid w:val="00AC71B9"/>
    <w:rsid w:val="00AC7B3C"/>
    <w:rsid w:val="00AD0BF7"/>
    <w:rsid w:val="00AD2AF8"/>
    <w:rsid w:val="00AD3F1C"/>
    <w:rsid w:val="00AD6301"/>
    <w:rsid w:val="00AD6571"/>
    <w:rsid w:val="00AD7095"/>
    <w:rsid w:val="00AE24E4"/>
    <w:rsid w:val="00AE3B51"/>
    <w:rsid w:val="00AE4F12"/>
    <w:rsid w:val="00AF09F8"/>
    <w:rsid w:val="00AF4643"/>
    <w:rsid w:val="00AF4DC9"/>
    <w:rsid w:val="00AF64FD"/>
    <w:rsid w:val="00AF6DF6"/>
    <w:rsid w:val="00AF7145"/>
    <w:rsid w:val="00AF75A0"/>
    <w:rsid w:val="00B00C0B"/>
    <w:rsid w:val="00B016B5"/>
    <w:rsid w:val="00B027BE"/>
    <w:rsid w:val="00B04E0F"/>
    <w:rsid w:val="00B05016"/>
    <w:rsid w:val="00B05113"/>
    <w:rsid w:val="00B05182"/>
    <w:rsid w:val="00B05C0F"/>
    <w:rsid w:val="00B06DD3"/>
    <w:rsid w:val="00B070F6"/>
    <w:rsid w:val="00B1019E"/>
    <w:rsid w:val="00B12C59"/>
    <w:rsid w:val="00B136D9"/>
    <w:rsid w:val="00B13827"/>
    <w:rsid w:val="00B14D42"/>
    <w:rsid w:val="00B154C4"/>
    <w:rsid w:val="00B16BE3"/>
    <w:rsid w:val="00B20594"/>
    <w:rsid w:val="00B20A7B"/>
    <w:rsid w:val="00B217D3"/>
    <w:rsid w:val="00B237F4"/>
    <w:rsid w:val="00B23D24"/>
    <w:rsid w:val="00B27CD0"/>
    <w:rsid w:val="00B27E44"/>
    <w:rsid w:val="00B34E31"/>
    <w:rsid w:val="00B40D8D"/>
    <w:rsid w:val="00B44906"/>
    <w:rsid w:val="00B4552D"/>
    <w:rsid w:val="00B45825"/>
    <w:rsid w:val="00B459DE"/>
    <w:rsid w:val="00B46375"/>
    <w:rsid w:val="00B525C6"/>
    <w:rsid w:val="00B55936"/>
    <w:rsid w:val="00B56A2A"/>
    <w:rsid w:val="00B60308"/>
    <w:rsid w:val="00B609C0"/>
    <w:rsid w:val="00B62221"/>
    <w:rsid w:val="00B628D2"/>
    <w:rsid w:val="00B628D4"/>
    <w:rsid w:val="00B62EB9"/>
    <w:rsid w:val="00B636FB"/>
    <w:rsid w:val="00B64464"/>
    <w:rsid w:val="00B653E4"/>
    <w:rsid w:val="00B65AB8"/>
    <w:rsid w:val="00B66620"/>
    <w:rsid w:val="00B666D2"/>
    <w:rsid w:val="00B669F0"/>
    <w:rsid w:val="00B679C9"/>
    <w:rsid w:val="00B70F6E"/>
    <w:rsid w:val="00B75DD8"/>
    <w:rsid w:val="00B80B4E"/>
    <w:rsid w:val="00B82684"/>
    <w:rsid w:val="00B85649"/>
    <w:rsid w:val="00B86F35"/>
    <w:rsid w:val="00B90F8B"/>
    <w:rsid w:val="00B92FE4"/>
    <w:rsid w:val="00B930F1"/>
    <w:rsid w:val="00B93A9F"/>
    <w:rsid w:val="00B93DC9"/>
    <w:rsid w:val="00B9403E"/>
    <w:rsid w:val="00B947DD"/>
    <w:rsid w:val="00B94C36"/>
    <w:rsid w:val="00B94D38"/>
    <w:rsid w:val="00B94E03"/>
    <w:rsid w:val="00B969ED"/>
    <w:rsid w:val="00B96C4D"/>
    <w:rsid w:val="00B97CE8"/>
    <w:rsid w:val="00BA4654"/>
    <w:rsid w:val="00BA4710"/>
    <w:rsid w:val="00BB065B"/>
    <w:rsid w:val="00BB0C9C"/>
    <w:rsid w:val="00BB0DE4"/>
    <w:rsid w:val="00BB17A4"/>
    <w:rsid w:val="00BB239D"/>
    <w:rsid w:val="00BB59F2"/>
    <w:rsid w:val="00BB6F0C"/>
    <w:rsid w:val="00BB7244"/>
    <w:rsid w:val="00BB7BF2"/>
    <w:rsid w:val="00BC17AA"/>
    <w:rsid w:val="00BC3706"/>
    <w:rsid w:val="00BC62DA"/>
    <w:rsid w:val="00BC6B17"/>
    <w:rsid w:val="00BC7CF3"/>
    <w:rsid w:val="00BD11C4"/>
    <w:rsid w:val="00BD25FF"/>
    <w:rsid w:val="00BD3C88"/>
    <w:rsid w:val="00BD49F1"/>
    <w:rsid w:val="00BD4E70"/>
    <w:rsid w:val="00BD6C87"/>
    <w:rsid w:val="00BD74A7"/>
    <w:rsid w:val="00BD74AA"/>
    <w:rsid w:val="00BE2D5B"/>
    <w:rsid w:val="00BE3157"/>
    <w:rsid w:val="00BE46C4"/>
    <w:rsid w:val="00BE5EB2"/>
    <w:rsid w:val="00BF0598"/>
    <w:rsid w:val="00BF23F2"/>
    <w:rsid w:val="00BF4CF3"/>
    <w:rsid w:val="00BF6625"/>
    <w:rsid w:val="00BF663C"/>
    <w:rsid w:val="00C0133E"/>
    <w:rsid w:val="00C04E7C"/>
    <w:rsid w:val="00C06A9B"/>
    <w:rsid w:val="00C07CE1"/>
    <w:rsid w:val="00C07CFC"/>
    <w:rsid w:val="00C122F8"/>
    <w:rsid w:val="00C1565A"/>
    <w:rsid w:val="00C15BCA"/>
    <w:rsid w:val="00C170DD"/>
    <w:rsid w:val="00C171F2"/>
    <w:rsid w:val="00C2023C"/>
    <w:rsid w:val="00C20F59"/>
    <w:rsid w:val="00C215D3"/>
    <w:rsid w:val="00C239DB"/>
    <w:rsid w:val="00C2781D"/>
    <w:rsid w:val="00C3679C"/>
    <w:rsid w:val="00C37D40"/>
    <w:rsid w:val="00C40C94"/>
    <w:rsid w:val="00C4210B"/>
    <w:rsid w:val="00C425DA"/>
    <w:rsid w:val="00C43A91"/>
    <w:rsid w:val="00C4425B"/>
    <w:rsid w:val="00C44686"/>
    <w:rsid w:val="00C44948"/>
    <w:rsid w:val="00C467E5"/>
    <w:rsid w:val="00C47878"/>
    <w:rsid w:val="00C504FA"/>
    <w:rsid w:val="00C5361F"/>
    <w:rsid w:val="00C55750"/>
    <w:rsid w:val="00C560E5"/>
    <w:rsid w:val="00C56570"/>
    <w:rsid w:val="00C56922"/>
    <w:rsid w:val="00C56941"/>
    <w:rsid w:val="00C5716D"/>
    <w:rsid w:val="00C5772A"/>
    <w:rsid w:val="00C66E53"/>
    <w:rsid w:val="00C723B6"/>
    <w:rsid w:val="00C73E20"/>
    <w:rsid w:val="00C74D5B"/>
    <w:rsid w:val="00C8198D"/>
    <w:rsid w:val="00C82D9B"/>
    <w:rsid w:val="00C83EE5"/>
    <w:rsid w:val="00C860CD"/>
    <w:rsid w:val="00C90C13"/>
    <w:rsid w:val="00C9444C"/>
    <w:rsid w:val="00C97E5B"/>
    <w:rsid w:val="00CA176F"/>
    <w:rsid w:val="00CA1CB1"/>
    <w:rsid w:val="00CA1F6E"/>
    <w:rsid w:val="00CA2736"/>
    <w:rsid w:val="00CA4E95"/>
    <w:rsid w:val="00CA6968"/>
    <w:rsid w:val="00CA731E"/>
    <w:rsid w:val="00CB07F7"/>
    <w:rsid w:val="00CB2782"/>
    <w:rsid w:val="00CB2D1F"/>
    <w:rsid w:val="00CB41E1"/>
    <w:rsid w:val="00CB53AC"/>
    <w:rsid w:val="00CC0BCA"/>
    <w:rsid w:val="00CC14E1"/>
    <w:rsid w:val="00CC576A"/>
    <w:rsid w:val="00CC6C32"/>
    <w:rsid w:val="00CC7B8B"/>
    <w:rsid w:val="00CD055D"/>
    <w:rsid w:val="00CD2F1F"/>
    <w:rsid w:val="00CD3867"/>
    <w:rsid w:val="00CE104D"/>
    <w:rsid w:val="00CE5B12"/>
    <w:rsid w:val="00CE7CD1"/>
    <w:rsid w:val="00CF013C"/>
    <w:rsid w:val="00CF030A"/>
    <w:rsid w:val="00CF3612"/>
    <w:rsid w:val="00CF3624"/>
    <w:rsid w:val="00CF390A"/>
    <w:rsid w:val="00CF3C93"/>
    <w:rsid w:val="00CF7AC2"/>
    <w:rsid w:val="00D004EA"/>
    <w:rsid w:val="00D00979"/>
    <w:rsid w:val="00D0121E"/>
    <w:rsid w:val="00D015CE"/>
    <w:rsid w:val="00D01B77"/>
    <w:rsid w:val="00D02385"/>
    <w:rsid w:val="00D0301C"/>
    <w:rsid w:val="00D075AD"/>
    <w:rsid w:val="00D1010C"/>
    <w:rsid w:val="00D10655"/>
    <w:rsid w:val="00D14980"/>
    <w:rsid w:val="00D15F66"/>
    <w:rsid w:val="00D165F0"/>
    <w:rsid w:val="00D17AE2"/>
    <w:rsid w:val="00D17B13"/>
    <w:rsid w:val="00D17E3A"/>
    <w:rsid w:val="00D20868"/>
    <w:rsid w:val="00D24DB0"/>
    <w:rsid w:val="00D25019"/>
    <w:rsid w:val="00D25960"/>
    <w:rsid w:val="00D2641B"/>
    <w:rsid w:val="00D30AF5"/>
    <w:rsid w:val="00D3108B"/>
    <w:rsid w:val="00D33A45"/>
    <w:rsid w:val="00D358DC"/>
    <w:rsid w:val="00D373D1"/>
    <w:rsid w:val="00D37F5B"/>
    <w:rsid w:val="00D43525"/>
    <w:rsid w:val="00D43D22"/>
    <w:rsid w:val="00D457EE"/>
    <w:rsid w:val="00D4595B"/>
    <w:rsid w:val="00D465B3"/>
    <w:rsid w:val="00D46AB0"/>
    <w:rsid w:val="00D47020"/>
    <w:rsid w:val="00D47E7D"/>
    <w:rsid w:val="00D50281"/>
    <w:rsid w:val="00D50BA6"/>
    <w:rsid w:val="00D55D5D"/>
    <w:rsid w:val="00D56968"/>
    <w:rsid w:val="00D57679"/>
    <w:rsid w:val="00D57D4F"/>
    <w:rsid w:val="00D60655"/>
    <w:rsid w:val="00D62598"/>
    <w:rsid w:val="00D62B54"/>
    <w:rsid w:val="00D62CFC"/>
    <w:rsid w:val="00D66048"/>
    <w:rsid w:val="00D70597"/>
    <w:rsid w:val="00D7089E"/>
    <w:rsid w:val="00D7250A"/>
    <w:rsid w:val="00D7385F"/>
    <w:rsid w:val="00D745CA"/>
    <w:rsid w:val="00D7494C"/>
    <w:rsid w:val="00D761DC"/>
    <w:rsid w:val="00D810B0"/>
    <w:rsid w:val="00D818FA"/>
    <w:rsid w:val="00D826B8"/>
    <w:rsid w:val="00D83960"/>
    <w:rsid w:val="00D84786"/>
    <w:rsid w:val="00D86948"/>
    <w:rsid w:val="00D932FA"/>
    <w:rsid w:val="00D95678"/>
    <w:rsid w:val="00D95D52"/>
    <w:rsid w:val="00D96CCF"/>
    <w:rsid w:val="00D96E8D"/>
    <w:rsid w:val="00DA1D4D"/>
    <w:rsid w:val="00DA2D1C"/>
    <w:rsid w:val="00DA2FF0"/>
    <w:rsid w:val="00DA3000"/>
    <w:rsid w:val="00DA436D"/>
    <w:rsid w:val="00DA5EB2"/>
    <w:rsid w:val="00DA72D0"/>
    <w:rsid w:val="00DB151B"/>
    <w:rsid w:val="00DB36CB"/>
    <w:rsid w:val="00DB42FD"/>
    <w:rsid w:val="00DB5CDB"/>
    <w:rsid w:val="00DB65A9"/>
    <w:rsid w:val="00DB7589"/>
    <w:rsid w:val="00DC16D7"/>
    <w:rsid w:val="00DC44C4"/>
    <w:rsid w:val="00DC4EF0"/>
    <w:rsid w:val="00DC5D9E"/>
    <w:rsid w:val="00DC6450"/>
    <w:rsid w:val="00DC6588"/>
    <w:rsid w:val="00DC7ED6"/>
    <w:rsid w:val="00DD15D8"/>
    <w:rsid w:val="00DD4215"/>
    <w:rsid w:val="00DD4AFB"/>
    <w:rsid w:val="00DD5CB5"/>
    <w:rsid w:val="00DD6F94"/>
    <w:rsid w:val="00DE26BE"/>
    <w:rsid w:val="00DE2A48"/>
    <w:rsid w:val="00DE4DB3"/>
    <w:rsid w:val="00DF0DB5"/>
    <w:rsid w:val="00DF11D7"/>
    <w:rsid w:val="00DF73BE"/>
    <w:rsid w:val="00E01B6A"/>
    <w:rsid w:val="00E064E0"/>
    <w:rsid w:val="00E06F38"/>
    <w:rsid w:val="00E1072A"/>
    <w:rsid w:val="00E10EF3"/>
    <w:rsid w:val="00E113FB"/>
    <w:rsid w:val="00E1504A"/>
    <w:rsid w:val="00E157DD"/>
    <w:rsid w:val="00E16FC6"/>
    <w:rsid w:val="00E22835"/>
    <w:rsid w:val="00E24A46"/>
    <w:rsid w:val="00E24D36"/>
    <w:rsid w:val="00E26051"/>
    <w:rsid w:val="00E30677"/>
    <w:rsid w:val="00E307D6"/>
    <w:rsid w:val="00E308CB"/>
    <w:rsid w:val="00E30F6F"/>
    <w:rsid w:val="00E32351"/>
    <w:rsid w:val="00E360D5"/>
    <w:rsid w:val="00E363D5"/>
    <w:rsid w:val="00E364A5"/>
    <w:rsid w:val="00E40073"/>
    <w:rsid w:val="00E4533F"/>
    <w:rsid w:val="00E464D1"/>
    <w:rsid w:val="00E46A36"/>
    <w:rsid w:val="00E46EEF"/>
    <w:rsid w:val="00E47D5A"/>
    <w:rsid w:val="00E51C04"/>
    <w:rsid w:val="00E54D98"/>
    <w:rsid w:val="00E5548E"/>
    <w:rsid w:val="00E567A8"/>
    <w:rsid w:val="00E572F6"/>
    <w:rsid w:val="00E57D9B"/>
    <w:rsid w:val="00E60392"/>
    <w:rsid w:val="00E6146D"/>
    <w:rsid w:val="00E615E5"/>
    <w:rsid w:val="00E63DB2"/>
    <w:rsid w:val="00E648D9"/>
    <w:rsid w:val="00E65249"/>
    <w:rsid w:val="00E675FE"/>
    <w:rsid w:val="00E71E81"/>
    <w:rsid w:val="00E71FE3"/>
    <w:rsid w:val="00E72B87"/>
    <w:rsid w:val="00E745B0"/>
    <w:rsid w:val="00E75AA8"/>
    <w:rsid w:val="00E81563"/>
    <w:rsid w:val="00E8438E"/>
    <w:rsid w:val="00E8493F"/>
    <w:rsid w:val="00E85AFF"/>
    <w:rsid w:val="00E85E54"/>
    <w:rsid w:val="00E86D2C"/>
    <w:rsid w:val="00E8711A"/>
    <w:rsid w:val="00E9296B"/>
    <w:rsid w:val="00E93C2D"/>
    <w:rsid w:val="00E94D7D"/>
    <w:rsid w:val="00E96B3B"/>
    <w:rsid w:val="00E96D2A"/>
    <w:rsid w:val="00EA09C4"/>
    <w:rsid w:val="00EA2BA5"/>
    <w:rsid w:val="00EA5A12"/>
    <w:rsid w:val="00EB15C9"/>
    <w:rsid w:val="00EB2E81"/>
    <w:rsid w:val="00EB3054"/>
    <w:rsid w:val="00EB4C08"/>
    <w:rsid w:val="00EB5165"/>
    <w:rsid w:val="00EB6ADD"/>
    <w:rsid w:val="00EC018E"/>
    <w:rsid w:val="00EC3172"/>
    <w:rsid w:val="00EC6F6F"/>
    <w:rsid w:val="00ED0451"/>
    <w:rsid w:val="00ED1B53"/>
    <w:rsid w:val="00ED1E31"/>
    <w:rsid w:val="00ED29BC"/>
    <w:rsid w:val="00ED3E36"/>
    <w:rsid w:val="00ED3E38"/>
    <w:rsid w:val="00ED6291"/>
    <w:rsid w:val="00ED6C55"/>
    <w:rsid w:val="00ED72A5"/>
    <w:rsid w:val="00EE0D4F"/>
    <w:rsid w:val="00EE167F"/>
    <w:rsid w:val="00EE3469"/>
    <w:rsid w:val="00EE3939"/>
    <w:rsid w:val="00EE768C"/>
    <w:rsid w:val="00EF22B7"/>
    <w:rsid w:val="00EF2490"/>
    <w:rsid w:val="00EF2584"/>
    <w:rsid w:val="00EF549F"/>
    <w:rsid w:val="00EF6446"/>
    <w:rsid w:val="00EF644D"/>
    <w:rsid w:val="00EF7C89"/>
    <w:rsid w:val="00F0266B"/>
    <w:rsid w:val="00F05102"/>
    <w:rsid w:val="00F06597"/>
    <w:rsid w:val="00F06716"/>
    <w:rsid w:val="00F108F7"/>
    <w:rsid w:val="00F1104D"/>
    <w:rsid w:val="00F11BA0"/>
    <w:rsid w:val="00F12610"/>
    <w:rsid w:val="00F13306"/>
    <w:rsid w:val="00F15B79"/>
    <w:rsid w:val="00F15DAE"/>
    <w:rsid w:val="00F20FE4"/>
    <w:rsid w:val="00F225DE"/>
    <w:rsid w:val="00F2261B"/>
    <w:rsid w:val="00F2363C"/>
    <w:rsid w:val="00F25D6D"/>
    <w:rsid w:val="00F3122F"/>
    <w:rsid w:val="00F33278"/>
    <w:rsid w:val="00F35227"/>
    <w:rsid w:val="00F42146"/>
    <w:rsid w:val="00F42463"/>
    <w:rsid w:val="00F42600"/>
    <w:rsid w:val="00F429E5"/>
    <w:rsid w:val="00F42A0D"/>
    <w:rsid w:val="00F44B73"/>
    <w:rsid w:val="00F46C0C"/>
    <w:rsid w:val="00F5046C"/>
    <w:rsid w:val="00F50584"/>
    <w:rsid w:val="00F53C11"/>
    <w:rsid w:val="00F54877"/>
    <w:rsid w:val="00F5694B"/>
    <w:rsid w:val="00F5697E"/>
    <w:rsid w:val="00F56A5B"/>
    <w:rsid w:val="00F57415"/>
    <w:rsid w:val="00F61110"/>
    <w:rsid w:val="00F6691A"/>
    <w:rsid w:val="00F67700"/>
    <w:rsid w:val="00F679B8"/>
    <w:rsid w:val="00F7023A"/>
    <w:rsid w:val="00F71520"/>
    <w:rsid w:val="00F72738"/>
    <w:rsid w:val="00F8133F"/>
    <w:rsid w:val="00F81BFB"/>
    <w:rsid w:val="00F8217E"/>
    <w:rsid w:val="00F821A0"/>
    <w:rsid w:val="00F861D5"/>
    <w:rsid w:val="00F86EB3"/>
    <w:rsid w:val="00F900B2"/>
    <w:rsid w:val="00F90939"/>
    <w:rsid w:val="00F91CDF"/>
    <w:rsid w:val="00F922C2"/>
    <w:rsid w:val="00F92CF1"/>
    <w:rsid w:val="00F93C7A"/>
    <w:rsid w:val="00F9612D"/>
    <w:rsid w:val="00F9784C"/>
    <w:rsid w:val="00F97886"/>
    <w:rsid w:val="00FA05E5"/>
    <w:rsid w:val="00FA2409"/>
    <w:rsid w:val="00FA2AA0"/>
    <w:rsid w:val="00FA6CBB"/>
    <w:rsid w:val="00FA7245"/>
    <w:rsid w:val="00FB10DD"/>
    <w:rsid w:val="00FB2C6F"/>
    <w:rsid w:val="00FB382B"/>
    <w:rsid w:val="00FB4AAC"/>
    <w:rsid w:val="00FB50AC"/>
    <w:rsid w:val="00FB5F1B"/>
    <w:rsid w:val="00FB73D1"/>
    <w:rsid w:val="00FB7EEE"/>
    <w:rsid w:val="00FC3F14"/>
    <w:rsid w:val="00FC5786"/>
    <w:rsid w:val="00FC5D23"/>
    <w:rsid w:val="00FC61A6"/>
    <w:rsid w:val="00FC62F0"/>
    <w:rsid w:val="00FC6666"/>
    <w:rsid w:val="00FC7590"/>
    <w:rsid w:val="00FD0A69"/>
    <w:rsid w:val="00FD1394"/>
    <w:rsid w:val="00FD3203"/>
    <w:rsid w:val="00FD335C"/>
    <w:rsid w:val="00FD35B0"/>
    <w:rsid w:val="00FD40EE"/>
    <w:rsid w:val="00FD7BC5"/>
    <w:rsid w:val="00FE0E3E"/>
    <w:rsid w:val="00FE194D"/>
    <w:rsid w:val="00FE2623"/>
    <w:rsid w:val="00FE5B28"/>
    <w:rsid w:val="00FF0D40"/>
    <w:rsid w:val="00FF10CA"/>
    <w:rsid w:val="00FF1618"/>
    <w:rsid w:val="00FF37BA"/>
    <w:rsid w:val="00FF46A4"/>
    <w:rsid w:val="00FF4DD1"/>
    <w:rsid w:val="00FF50A9"/>
    <w:rsid w:val="00FF7207"/>
    <w:rsid w:val="00FF785E"/>
    <w:rsid w:val="07687D67"/>
    <w:rsid w:val="609FA03B"/>
    <w:rsid w:val="715B6A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244F87FC-0425-4239-B893-80761EAA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B12C59"/>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3F76CB"/>
    <w:pPr>
      <w:widowControl/>
      <w:tabs>
        <w:tab w:val="right" w:leader="dot" w:pos="9350"/>
      </w:tabs>
      <w:spacing w:after="100" w:line="259" w:lineRule="auto"/>
    </w:pPr>
    <w:rPr>
      <w:rFonts w:asciiTheme="minorHAnsi" w:eastAsiaTheme="minorEastAsia" w:hAnsiTheme="minorHAnsi" w:cstheme="minorHAnsi"/>
      <w:noProof/>
      <w:sz w:val="22"/>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pac/informal/files/18-INF-06.pdf" TargetMode="External"/><Relationship Id="rId26" Type="http://schemas.openxmlformats.org/officeDocument/2006/relationships/hyperlink" Target="mailto:MWBECompliance@idoa.IN.gov" TargetMode="External"/><Relationship Id="rId3" Type="http://schemas.openxmlformats.org/officeDocument/2006/relationships/customXml" Target="../customXml/item3.xml"/><Relationship Id="rId21" Type="http://schemas.openxmlformats.org/officeDocument/2006/relationships/hyperlink" Target="https://www.in.gov/idoa/mwb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tdeaton@idoa.in.gov" TargetMode="External"/><Relationship Id="rId17" Type="http://schemas.openxmlformats.org/officeDocument/2006/relationships/hyperlink" Target="https://www.in.gov/idoa/procurement/current-business-opportunities" TargetMode="External"/><Relationship Id="rId25" Type="http://schemas.openxmlformats.org/officeDocument/2006/relationships/hyperlink" Target="mailto:MWBECompliance@idoa.IN.gov"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in.gov/idoa/2462.htm" TargetMode="External"/><Relationship Id="rId20" Type="http://schemas.openxmlformats.org/officeDocument/2006/relationships/hyperlink" Target="http://www.in.gov/sos" TargetMode="External"/><Relationship Id="rId29" Type="http://schemas.openxmlformats.org/officeDocument/2006/relationships/hyperlink" Target="mailto:idoareferences@idoa.in.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www.in.gov/idoa/mwbe/payaudit.htm"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rfp@idoa.IN.gov" TargetMode="External"/><Relationship Id="rId23" Type="http://schemas.openxmlformats.org/officeDocument/2006/relationships/hyperlink" Target="https://www.in.gov/idoa/mwbe" TargetMode="External"/><Relationship Id="rId28" Type="http://schemas.openxmlformats.org/officeDocument/2006/relationships/hyperlink" Target="https://www.in.gov/idoa/files/ProcurementProtestPolicy.pdf"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 TargetMode="External"/><Relationship Id="rId31" Type="http://schemas.openxmlformats.org/officeDocument/2006/relationships/hyperlink" Target="https://www.in.gov/idoa/procurement/supplier-resource-center/requirements-to-do-business-with-the-state/bidder-profile-registratio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 TargetMode="External"/><Relationship Id="rId22" Type="http://schemas.openxmlformats.org/officeDocument/2006/relationships/hyperlink" Target="https://www.in.gov/idoa/mwbe" TargetMode="External"/><Relationship Id="rId27" Type="http://schemas.openxmlformats.org/officeDocument/2006/relationships/hyperlink" Target="https://indiana.webex.com/indiana/j.php?MTID=md52b95c58fadeee3268e425023c55164" TargetMode="External"/><Relationship Id="rId30" Type="http://schemas.openxmlformats.org/officeDocument/2006/relationships/hyperlink" Target="http://www.in.gov/sos" TargetMode="External"/><Relationship Id="rId35"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2.xml><?xml version="1.0" encoding="utf-8"?>
<ds:datastoreItem xmlns:ds="http://schemas.openxmlformats.org/officeDocument/2006/customXml" ds:itemID="{D2E65BCB-51B3-4DAE-9FCC-57257E081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37</Pages>
  <Words>12121</Words>
  <Characters>69095</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Deaton, Teresa</cp:lastModifiedBy>
  <cp:revision>3</cp:revision>
  <cp:lastPrinted>2021-07-13T14:27:00Z</cp:lastPrinted>
  <dcterms:created xsi:type="dcterms:W3CDTF">2023-03-14T17:19:00Z</dcterms:created>
  <dcterms:modified xsi:type="dcterms:W3CDTF">2023-03-14T17:30:00Z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GrammarlyDocumentId">
    <vt:lpwstr>b362c0a0f6d7cf1202793d4c77de4ca53902c75d31c65a29fe43aeb62a075ff2</vt:lpwstr>
  </property>
</Properties>
</file>